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191C5D8" w14:textId="77777777" w:rsidR="00015F98" w:rsidRPr="00015F98" w:rsidRDefault="00015F98" w:rsidP="00015F98">
      <w:pPr>
        <w:adjustRightInd w:val="0"/>
        <w:snapToGrid w:val="0"/>
        <w:jc w:val="center"/>
        <w:rPr>
          <w:rFonts w:asciiTheme="minorHAnsi" w:eastAsia="Times New Roman" w:hAnsiTheme="minorHAnsi" w:cstheme="minorHAnsi"/>
          <w:b/>
          <w:sz w:val="22"/>
          <w:szCs w:val="22"/>
          <w:lang w:val="en-NZ"/>
        </w:rPr>
      </w:pPr>
      <w:r w:rsidRPr="00015F98">
        <w:rPr>
          <w:rFonts w:asciiTheme="minorHAnsi" w:eastAsia="Times New Roman" w:hAnsiTheme="minorHAnsi" w:cstheme="minorHAnsi"/>
          <w:b/>
          <w:sz w:val="22"/>
          <w:szCs w:val="22"/>
          <w:lang w:val="en-NZ"/>
        </w:rPr>
        <w:t>JOINT IATTC AND WCPFC-NC WORKING GROUP</w:t>
      </w:r>
    </w:p>
    <w:p w14:paraId="405FCC28" w14:textId="77777777" w:rsidR="00015F98" w:rsidRPr="00015F98" w:rsidRDefault="00015F98" w:rsidP="00015F98">
      <w:pPr>
        <w:adjustRightInd w:val="0"/>
        <w:snapToGrid w:val="0"/>
        <w:jc w:val="center"/>
        <w:rPr>
          <w:rFonts w:asciiTheme="minorHAnsi" w:eastAsiaTheme="minorEastAsia" w:hAnsiTheme="minorHAnsi" w:cstheme="minorHAnsi"/>
          <w:b/>
          <w:sz w:val="22"/>
          <w:szCs w:val="22"/>
          <w:lang w:val="en-NZ" w:eastAsia="ko-KR"/>
        </w:rPr>
      </w:pPr>
      <w:r w:rsidRPr="00015F98">
        <w:rPr>
          <w:rFonts w:asciiTheme="minorHAnsi" w:eastAsiaTheme="minorEastAsia" w:hAnsiTheme="minorHAnsi" w:cstheme="minorHAnsi"/>
          <w:b/>
          <w:sz w:val="22"/>
          <w:szCs w:val="22"/>
          <w:lang w:val="en-NZ" w:eastAsia="ko-KR"/>
        </w:rPr>
        <w:t>SIXTH CATCH DOCUMENTATION SCHEME TECHNICAL MEETING</w:t>
      </w:r>
    </w:p>
    <w:p w14:paraId="3627E875" w14:textId="77777777" w:rsidR="00015F98" w:rsidRPr="00015F98" w:rsidRDefault="00015F98" w:rsidP="00015F98">
      <w:pPr>
        <w:adjustRightInd w:val="0"/>
        <w:snapToGrid w:val="0"/>
        <w:jc w:val="center"/>
        <w:rPr>
          <w:rFonts w:asciiTheme="minorHAnsi" w:eastAsiaTheme="minorEastAsia" w:hAnsiTheme="minorHAnsi" w:cstheme="minorHAnsi"/>
          <w:b/>
          <w:sz w:val="22"/>
          <w:szCs w:val="22"/>
          <w:lang w:val="en-NZ" w:eastAsia="ko-KR"/>
        </w:rPr>
      </w:pPr>
      <w:r w:rsidRPr="00015F98">
        <w:rPr>
          <w:rFonts w:asciiTheme="minorHAnsi" w:eastAsiaTheme="minorEastAsia" w:hAnsiTheme="minorHAnsi" w:cstheme="minorHAnsi"/>
          <w:b/>
          <w:sz w:val="22"/>
          <w:szCs w:val="22"/>
          <w:lang w:val="en-NZ" w:eastAsia="ko-KR"/>
        </w:rPr>
        <w:t>(CDS-0</w:t>
      </w:r>
      <w:r w:rsidRPr="00015F98">
        <w:rPr>
          <w:rFonts w:asciiTheme="minorHAnsi" w:eastAsia="Malgun Gothic" w:hAnsiTheme="minorHAnsi" w:cstheme="minorHAnsi"/>
          <w:b/>
          <w:sz w:val="22"/>
          <w:szCs w:val="22"/>
          <w:lang w:val="en-NZ" w:eastAsia="ko-KR"/>
        </w:rPr>
        <w:t>6</w:t>
      </w:r>
      <w:r w:rsidRPr="00015F98">
        <w:rPr>
          <w:rFonts w:asciiTheme="minorHAnsi" w:eastAsiaTheme="minorEastAsia" w:hAnsiTheme="minorHAnsi" w:cstheme="minorHAnsi"/>
          <w:b/>
          <w:sz w:val="22"/>
          <w:szCs w:val="22"/>
          <w:lang w:val="en-NZ" w:eastAsia="ko-KR"/>
        </w:rPr>
        <w:t>)</w:t>
      </w:r>
    </w:p>
    <w:p w14:paraId="340DA6BF" w14:textId="77777777" w:rsidR="00015F98" w:rsidRPr="00015F98" w:rsidRDefault="00015F98" w:rsidP="00015F98">
      <w:pPr>
        <w:adjustRightInd w:val="0"/>
        <w:snapToGrid w:val="0"/>
        <w:jc w:val="center"/>
        <w:rPr>
          <w:rFonts w:asciiTheme="minorHAnsi" w:eastAsia="Times New Roman" w:hAnsiTheme="minorHAnsi" w:cstheme="minorHAnsi"/>
          <w:b/>
          <w:sz w:val="22"/>
          <w:szCs w:val="22"/>
          <w:lang w:val="en-NZ"/>
        </w:rPr>
      </w:pPr>
    </w:p>
    <w:p w14:paraId="0AC2C9DA" w14:textId="77777777" w:rsidR="00015F98" w:rsidRPr="00015F98" w:rsidRDefault="00015F98" w:rsidP="00015F98">
      <w:pPr>
        <w:adjustRightInd w:val="0"/>
        <w:snapToGrid w:val="0"/>
        <w:jc w:val="center"/>
        <w:rPr>
          <w:rFonts w:asciiTheme="minorHAnsi" w:eastAsia="Malgun Gothic" w:hAnsiTheme="minorHAnsi" w:cstheme="minorHAnsi"/>
          <w:sz w:val="22"/>
          <w:szCs w:val="22"/>
          <w:lang w:eastAsia="ko-KR"/>
        </w:rPr>
      </w:pPr>
      <w:r w:rsidRPr="00015F98">
        <w:rPr>
          <w:rFonts w:asciiTheme="minorHAnsi" w:eastAsia="Times New Roman" w:hAnsiTheme="minorHAnsi" w:cstheme="minorHAnsi"/>
          <w:sz w:val="22"/>
          <w:szCs w:val="22"/>
          <w:lang w:val="en-NZ"/>
        </w:rPr>
        <w:t>9 July 202</w:t>
      </w:r>
      <w:r w:rsidRPr="00015F98">
        <w:rPr>
          <w:rFonts w:asciiTheme="minorHAnsi" w:eastAsia="Malgun Gothic" w:hAnsiTheme="minorHAnsi" w:cstheme="minorHAnsi"/>
          <w:sz w:val="22"/>
          <w:szCs w:val="22"/>
          <w:lang w:val="en-NZ" w:eastAsia="ko-KR"/>
        </w:rPr>
        <w:t>5</w:t>
      </w:r>
    </w:p>
    <w:p w14:paraId="6DC66937" w14:textId="77777777" w:rsidR="00015F98" w:rsidRPr="00015F98" w:rsidRDefault="00015F98" w:rsidP="00015F98">
      <w:pPr>
        <w:adjustRightInd w:val="0"/>
        <w:snapToGrid w:val="0"/>
        <w:jc w:val="center"/>
        <w:rPr>
          <w:rFonts w:asciiTheme="minorHAnsi" w:eastAsiaTheme="minorEastAsia" w:hAnsiTheme="minorHAnsi" w:cstheme="minorHAnsi"/>
          <w:sz w:val="22"/>
          <w:szCs w:val="22"/>
          <w:lang w:val="en-NZ" w:eastAsia="ko-KR"/>
        </w:rPr>
      </w:pPr>
      <w:r w:rsidRPr="00015F98">
        <w:rPr>
          <w:rFonts w:asciiTheme="minorHAnsi" w:eastAsiaTheme="minorEastAsia" w:hAnsiTheme="minorHAnsi" w:cstheme="minorHAnsi"/>
          <w:sz w:val="22"/>
          <w:szCs w:val="22"/>
          <w:lang w:val="en-NZ" w:eastAsia="ko-KR"/>
        </w:rPr>
        <w:t>Toyama, Japan</w:t>
      </w:r>
    </w:p>
    <w:p w14:paraId="6FBF4595" w14:textId="7BACD94A" w:rsidR="00015F98" w:rsidRPr="00015F98" w:rsidRDefault="00015F98" w:rsidP="00015F98">
      <w:pPr>
        <w:pStyle w:val="BodyText"/>
        <w:pBdr>
          <w:top w:val="single" w:sz="18" w:space="1" w:color="auto"/>
          <w:bottom w:val="single" w:sz="18" w:space="0" w:color="auto"/>
        </w:pBdr>
        <w:adjustRightInd w:val="0"/>
        <w:snapToGrid w:val="0"/>
        <w:rPr>
          <w:rFonts w:asciiTheme="minorHAnsi" w:eastAsiaTheme="minorEastAsia" w:hAnsiTheme="minorHAnsi" w:cstheme="minorHAnsi"/>
          <w:b/>
          <w:sz w:val="22"/>
          <w:szCs w:val="22"/>
          <w:lang w:val="en-NZ" w:eastAsia="ko-KR"/>
        </w:rPr>
      </w:pPr>
      <w:r w:rsidRPr="00015F98">
        <w:rPr>
          <w:rFonts w:asciiTheme="minorHAnsi" w:eastAsiaTheme="minorEastAsia" w:hAnsiTheme="minorHAnsi" w:cstheme="minorHAnsi"/>
          <w:b/>
          <w:sz w:val="22"/>
          <w:szCs w:val="22"/>
          <w:lang w:val="en-NZ" w:eastAsia="ko-KR"/>
        </w:rPr>
        <w:t xml:space="preserve">Working Draft CMM Resolution for Pacific Bluefin Tuna CDS </w:t>
      </w:r>
    </w:p>
    <w:p w14:paraId="17DD66D5" w14:textId="5D319FA6" w:rsidR="00015F98" w:rsidRPr="00015F98" w:rsidRDefault="00015F98" w:rsidP="00015F98">
      <w:pPr>
        <w:adjustRightInd w:val="0"/>
        <w:snapToGrid w:val="0"/>
        <w:jc w:val="right"/>
        <w:rPr>
          <w:rFonts w:asciiTheme="minorHAnsi" w:eastAsiaTheme="minorEastAsia" w:hAnsiTheme="minorHAnsi" w:cstheme="minorHAnsi"/>
          <w:b/>
          <w:sz w:val="22"/>
          <w:szCs w:val="22"/>
          <w:lang w:eastAsia="ko-KR"/>
        </w:rPr>
      </w:pPr>
      <w:r w:rsidRPr="00015F98">
        <w:rPr>
          <w:rFonts w:asciiTheme="minorHAnsi" w:hAnsiTheme="minorHAnsi" w:cstheme="minorHAnsi"/>
          <w:b/>
          <w:sz w:val="22"/>
          <w:szCs w:val="22"/>
          <w:lang w:val="en-NZ"/>
        </w:rPr>
        <w:t>IATTC</w:t>
      </w:r>
      <w:r w:rsidRPr="00015F98">
        <w:rPr>
          <w:rFonts w:asciiTheme="minorHAnsi" w:eastAsia="MS Mincho" w:hAnsiTheme="minorHAnsi" w:cstheme="minorHAnsi"/>
          <w:b/>
          <w:sz w:val="22"/>
          <w:szCs w:val="22"/>
          <w:lang w:val="en-NZ" w:eastAsia="ja-JP"/>
        </w:rPr>
        <w:t>-</w:t>
      </w:r>
      <w:r w:rsidRPr="00015F98">
        <w:rPr>
          <w:rFonts w:asciiTheme="minorHAnsi" w:hAnsiTheme="minorHAnsi" w:cstheme="minorHAnsi"/>
          <w:b/>
          <w:sz w:val="22"/>
          <w:szCs w:val="22"/>
          <w:lang w:val="en-NZ"/>
        </w:rPr>
        <w:t>NC</w:t>
      </w:r>
      <w:r w:rsidRPr="00015F98">
        <w:rPr>
          <w:rFonts w:asciiTheme="minorHAnsi" w:eastAsiaTheme="minorEastAsia" w:hAnsiTheme="minorHAnsi" w:cstheme="minorHAnsi"/>
          <w:b/>
          <w:sz w:val="22"/>
          <w:szCs w:val="22"/>
          <w:lang w:val="en-NZ" w:eastAsia="ko-KR"/>
        </w:rPr>
        <w:t>-CDS06</w:t>
      </w:r>
      <w:r w:rsidRPr="00015F98">
        <w:rPr>
          <w:rFonts w:asciiTheme="minorHAnsi" w:eastAsia="MS Mincho" w:hAnsiTheme="minorHAnsi" w:cstheme="minorHAnsi"/>
          <w:b/>
          <w:sz w:val="22"/>
          <w:szCs w:val="22"/>
          <w:lang w:val="en-NZ" w:eastAsia="ja-JP"/>
        </w:rPr>
        <w:t>-202</w:t>
      </w:r>
      <w:r w:rsidRPr="00015F98">
        <w:rPr>
          <w:rFonts w:asciiTheme="minorHAnsi" w:eastAsia="Malgun Gothic" w:hAnsiTheme="minorHAnsi" w:cstheme="minorHAnsi"/>
          <w:b/>
          <w:sz w:val="22"/>
          <w:szCs w:val="22"/>
          <w:lang w:val="en-NZ" w:eastAsia="ko-KR"/>
        </w:rPr>
        <w:t>5</w:t>
      </w:r>
      <w:r w:rsidRPr="00015F98">
        <w:rPr>
          <w:rFonts w:asciiTheme="minorHAnsi" w:eastAsia="MS Mincho" w:hAnsiTheme="minorHAnsi" w:cstheme="minorHAnsi"/>
          <w:b/>
          <w:sz w:val="22"/>
          <w:szCs w:val="22"/>
          <w:lang w:val="en-NZ" w:eastAsia="ja-JP"/>
        </w:rPr>
        <w:t>/</w:t>
      </w:r>
      <w:r w:rsidRPr="00015F98">
        <w:rPr>
          <w:rFonts w:asciiTheme="minorHAnsi" w:hAnsiTheme="minorHAnsi" w:cstheme="minorHAnsi"/>
          <w:b/>
          <w:sz w:val="22"/>
          <w:szCs w:val="22"/>
          <w:lang w:val="en-NZ"/>
        </w:rPr>
        <w:t>0</w:t>
      </w:r>
      <w:r w:rsidRPr="00015F98">
        <w:rPr>
          <w:rFonts w:asciiTheme="minorHAnsi" w:eastAsiaTheme="minorEastAsia" w:hAnsiTheme="minorHAnsi" w:cstheme="minorHAnsi"/>
          <w:b/>
          <w:sz w:val="22"/>
          <w:szCs w:val="22"/>
          <w:lang w:val="en-NZ" w:eastAsia="ko-KR"/>
        </w:rPr>
        <w:t>2</w:t>
      </w:r>
    </w:p>
    <w:p w14:paraId="52DE5C8B" w14:textId="77777777" w:rsidR="00777BD5" w:rsidRPr="00015F98" w:rsidRDefault="00777BD5" w:rsidP="00015F98">
      <w:pPr>
        <w:adjustRightInd w:val="0"/>
        <w:snapToGrid w:val="0"/>
        <w:rPr>
          <w:rFonts w:asciiTheme="minorHAnsi" w:hAnsiTheme="minorHAnsi" w:cstheme="minorHAnsi"/>
          <w:b/>
          <w:sz w:val="22"/>
          <w:szCs w:val="22"/>
          <w:lang w:eastAsia="ja-JP"/>
        </w:rPr>
      </w:pPr>
    </w:p>
    <w:p w14:paraId="37913203" w14:textId="77777777" w:rsidR="00777BD5" w:rsidRPr="00015F98" w:rsidRDefault="00777BD5" w:rsidP="00015F98">
      <w:pPr>
        <w:adjustRightInd w:val="0"/>
        <w:snapToGrid w:val="0"/>
        <w:rPr>
          <w:rFonts w:asciiTheme="minorHAnsi" w:hAnsiTheme="minorHAnsi" w:cstheme="minorHAnsi"/>
          <w:b/>
          <w:sz w:val="22"/>
          <w:szCs w:val="22"/>
          <w:lang w:eastAsia="ja-JP"/>
        </w:rPr>
      </w:pPr>
    </w:p>
    <w:p w14:paraId="58387E0C" w14:textId="77777777" w:rsidR="00777BD5" w:rsidRPr="00015F98" w:rsidRDefault="00777BD5" w:rsidP="00015F98">
      <w:pPr>
        <w:adjustRightInd w:val="0"/>
        <w:snapToGrid w:val="0"/>
        <w:rPr>
          <w:rFonts w:asciiTheme="minorHAnsi" w:hAnsiTheme="minorHAnsi" w:cstheme="minorHAnsi"/>
          <w:b/>
          <w:sz w:val="22"/>
          <w:szCs w:val="22"/>
          <w:lang w:eastAsia="ja-JP"/>
        </w:rPr>
      </w:pPr>
    </w:p>
    <w:p w14:paraId="0A486DDA" w14:textId="77777777" w:rsidR="00777BD5" w:rsidRPr="00015F98" w:rsidRDefault="00777BD5" w:rsidP="00015F98">
      <w:pPr>
        <w:adjustRightInd w:val="0"/>
        <w:snapToGrid w:val="0"/>
        <w:rPr>
          <w:rFonts w:asciiTheme="minorHAnsi" w:hAnsiTheme="minorHAnsi" w:cstheme="minorHAnsi"/>
          <w:b/>
          <w:sz w:val="22"/>
          <w:szCs w:val="22"/>
          <w:lang w:eastAsia="ja-JP"/>
        </w:rPr>
      </w:pPr>
    </w:p>
    <w:p w14:paraId="17AAEF5B" w14:textId="77777777" w:rsidR="00777BD5" w:rsidRPr="00015F98" w:rsidRDefault="00777BD5" w:rsidP="00015F98">
      <w:pPr>
        <w:adjustRightInd w:val="0"/>
        <w:snapToGrid w:val="0"/>
        <w:jc w:val="center"/>
        <w:rPr>
          <w:rFonts w:asciiTheme="minorHAnsi" w:hAnsiTheme="minorHAnsi" w:cstheme="minorHAnsi"/>
          <w:b/>
          <w:sz w:val="22"/>
          <w:szCs w:val="22"/>
          <w:lang w:eastAsia="ja-JP"/>
        </w:rPr>
      </w:pPr>
    </w:p>
    <w:p w14:paraId="13AD4184" w14:textId="77777777" w:rsidR="00777BD5" w:rsidRPr="00015F98" w:rsidRDefault="00777BD5" w:rsidP="00015F98">
      <w:pPr>
        <w:adjustRightInd w:val="0"/>
        <w:snapToGrid w:val="0"/>
        <w:jc w:val="center"/>
        <w:rPr>
          <w:rFonts w:asciiTheme="minorHAnsi" w:hAnsiTheme="minorHAnsi" w:cstheme="minorHAnsi"/>
          <w:b/>
          <w:sz w:val="22"/>
          <w:szCs w:val="22"/>
          <w:lang w:eastAsia="ja-JP"/>
        </w:rPr>
      </w:pPr>
    </w:p>
    <w:p w14:paraId="78B7150E" w14:textId="77777777" w:rsidR="00777BD5" w:rsidRPr="00015F98" w:rsidRDefault="00777BD5" w:rsidP="00015F98">
      <w:pPr>
        <w:adjustRightInd w:val="0"/>
        <w:snapToGrid w:val="0"/>
        <w:jc w:val="center"/>
        <w:rPr>
          <w:rFonts w:asciiTheme="minorHAnsi" w:hAnsiTheme="minorHAnsi" w:cstheme="minorHAnsi"/>
          <w:b/>
          <w:sz w:val="22"/>
          <w:szCs w:val="22"/>
          <w:lang w:eastAsia="ja-JP"/>
        </w:rPr>
      </w:pPr>
    </w:p>
    <w:p w14:paraId="22AFAB74" w14:textId="77777777" w:rsidR="00777BD5" w:rsidRPr="00015F98" w:rsidRDefault="00777BD5" w:rsidP="00015F98">
      <w:pPr>
        <w:adjustRightInd w:val="0"/>
        <w:snapToGrid w:val="0"/>
        <w:jc w:val="center"/>
        <w:rPr>
          <w:rFonts w:asciiTheme="minorHAnsi" w:hAnsiTheme="minorHAnsi" w:cstheme="minorHAnsi"/>
          <w:b/>
          <w:sz w:val="22"/>
          <w:szCs w:val="22"/>
          <w:lang w:eastAsia="ja-JP"/>
        </w:rPr>
      </w:pPr>
    </w:p>
    <w:p w14:paraId="4851543C" w14:textId="77777777" w:rsidR="00777BD5" w:rsidRPr="00015F98" w:rsidRDefault="00777BD5" w:rsidP="00015F98">
      <w:pPr>
        <w:adjustRightInd w:val="0"/>
        <w:snapToGrid w:val="0"/>
        <w:jc w:val="center"/>
        <w:rPr>
          <w:rFonts w:asciiTheme="minorHAnsi" w:hAnsiTheme="minorHAnsi" w:cstheme="minorHAnsi"/>
          <w:b/>
          <w:sz w:val="22"/>
          <w:szCs w:val="22"/>
          <w:lang w:eastAsia="ja-JP"/>
        </w:rPr>
      </w:pPr>
    </w:p>
    <w:p w14:paraId="73196C7E" w14:textId="77777777" w:rsidR="00777BD5" w:rsidRPr="00015F98" w:rsidRDefault="00777BD5" w:rsidP="00015F98">
      <w:pPr>
        <w:adjustRightInd w:val="0"/>
        <w:snapToGrid w:val="0"/>
        <w:jc w:val="center"/>
        <w:rPr>
          <w:rFonts w:asciiTheme="minorHAnsi" w:hAnsiTheme="minorHAnsi" w:cstheme="minorHAnsi"/>
          <w:b/>
          <w:sz w:val="22"/>
          <w:szCs w:val="22"/>
          <w:lang w:eastAsia="ja-JP"/>
        </w:rPr>
      </w:pPr>
    </w:p>
    <w:p w14:paraId="6FF12652" w14:textId="77777777" w:rsidR="00C41C36" w:rsidRPr="00015F98" w:rsidRDefault="00C41C36" w:rsidP="00015F98">
      <w:pPr>
        <w:widowControl w:val="0"/>
        <w:autoSpaceDE w:val="0"/>
        <w:autoSpaceDN w:val="0"/>
        <w:adjustRightInd w:val="0"/>
        <w:snapToGrid w:val="0"/>
        <w:rPr>
          <w:rFonts w:asciiTheme="minorHAnsi" w:hAnsiTheme="minorHAnsi" w:cstheme="minorHAnsi"/>
          <w:b/>
          <w:sz w:val="22"/>
          <w:szCs w:val="22"/>
          <w:u w:val="single"/>
          <w:lang w:eastAsia="ko-KR"/>
        </w:rPr>
      </w:pPr>
    </w:p>
    <w:p w14:paraId="04FCAA91" w14:textId="77777777" w:rsidR="00015F98" w:rsidRPr="00015F98" w:rsidRDefault="00015F98" w:rsidP="00015F98">
      <w:pPr>
        <w:widowControl w:val="0"/>
        <w:autoSpaceDE w:val="0"/>
        <w:autoSpaceDN w:val="0"/>
        <w:adjustRightInd w:val="0"/>
        <w:snapToGrid w:val="0"/>
        <w:jc w:val="center"/>
        <w:rPr>
          <w:rFonts w:asciiTheme="minorHAnsi" w:eastAsia="MS Mincho" w:hAnsiTheme="minorHAnsi" w:cstheme="minorHAnsi"/>
          <w:b/>
          <w:sz w:val="22"/>
          <w:szCs w:val="22"/>
          <w:lang w:eastAsia="ja-JP"/>
        </w:rPr>
      </w:pPr>
    </w:p>
    <w:p w14:paraId="5CD79952" w14:textId="77777777" w:rsidR="00015F98" w:rsidRPr="00015F98" w:rsidRDefault="00015F98" w:rsidP="00015F98">
      <w:pPr>
        <w:widowControl w:val="0"/>
        <w:autoSpaceDE w:val="0"/>
        <w:autoSpaceDN w:val="0"/>
        <w:adjustRightInd w:val="0"/>
        <w:snapToGrid w:val="0"/>
        <w:jc w:val="center"/>
        <w:rPr>
          <w:rFonts w:asciiTheme="minorHAnsi" w:eastAsia="MS Mincho" w:hAnsiTheme="minorHAnsi" w:cstheme="minorHAnsi"/>
          <w:b/>
          <w:sz w:val="22"/>
          <w:szCs w:val="22"/>
          <w:lang w:eastAsia="ja-JP"/>
        </w:rPr>
      </w:pPr>
    </w:p>
    <w:p w14:paraId="3BB955B6" w14:textId="77777777" w:rsidR="00015F98" w:rsidRDefault="00015F98" w:rsidP="00015F98">
      <w:pPr>
        <w:widowControl w:val="0"/>
        <w:autoSpaceDE w:val="0"/>
        <w:autoSpaceDN w:val="0"/>
        <w:adjustRightInd w:val="0"/>
        <w:snapToGrid w:val="0"/>
        <w:jc w:val="center"/>
        <w:rPr>
          <w:rFonts w:asciiTheme="minorHAnsi" w:eastAsia="MS Mincho" w:hAnsiTheme="minorHAnsi" w:cstheme="minorHAnsi"/>
          <w:b/>
          <w:sz w:val="22"/>
          <w:szCs w:val="22"/>
          <w:lang w:eastAsia="ja-JP"/>
        </w:rPr>
      </w:pPr>
    </w:p>
    <w:p w14:paraId="31A0ADF5" w14:textId="54EDA3FF" w:rsidR="00091BF2" w:rsidRPr="00015F98" w:rsidRDefault="00091BF2" w:rsidP="00015F98">
      <w:pPr>
        <w:widowControl w:val="0"/>
        <w:autoSpaceDE w:val="0"/>
        <w:autoSpaceDN w:val="0"/>
        <w:adjustRightInd w:val="0"/>
        <w:snapToGrid w:val="0"/>
        <w:jc w:val="center"/>
        <w:rPr>
          <w:rFonts w:asciiTheme="minorHAnsi" w:eastAsia="MS Mincho" w:hAnsiTheme="minorHAnsi" w:cstheme="minorHAnsi"/>
          <w:b/>
          <w:sz w:val="22"/>
          <w:szCs w:val="22"/>
          <w:lang w:eastAsia="ja-JP"/>
        </w:rPr>
      </w:pPr>
      <w:r w:rsidRPr="00015F98">
        <w:rPr>
          <w:rFonts w:asciiTheme="minorHAnsi" w:eastAsia="MS Mincho" w:hAnsiTheme="minorHAnsi" w:cstheme="minorHAnsi"/>
          <w:b/>
          <w:sz w:val="22"/>
          <w:szCs w:val="22"/>
          <w:lang w:eastAsia="ja-JP"/>
        </w:rPr>
        <w:t>Small Working Group under the CDS Technical Meeting</w:t>
      </w:r>
    </w:p>
    <w:p w14:paraId="7EDA32E2" w14:textId="77777777" w:rsidR="00091BF2" w:rsidRPr="00015F98" w:rsidRDefault="00091BF2" w:rsidP="00015F98">
      <w:pPr>
        <w:widowControl w:val="0"/>
        <w:autoSpaceDE w:val="0"/>
        <w:autoSpaceDN w:val="0"/>
        <w:adjustRightInd w:val="0"/>
        <w:snapToGrid w:val="0"/>
        <w:rPr>
          <w:rFonts w:asciiTheme="minorHAnsi" w:hAnsiTheme="minorHAnsi" w:cstheme="minorHAnsi"/>
          <w:b/>
          <w:sz w:val="22"/>
          <w:szCs w:val="22"/>
          <w:u w:val="single"/>
          <w:lang w:eastAsia="ko-KR"/>
        </w:rPr>
      </w:pPr>
    </w:p>
    <w:p w14:paraId="464FD63D" w14:textId="77777777" w:rsidR="007E1B0C" w:rsidRPr="00015F98" w:rsidRDefault="007E1B0C" w:rsidP="00015F98">
      <w:pPr>
        <w:widowControl w:val="0"/>
        <w:autoSpaceDE w:val="0"/>
        <w:autoSpaceDN w:val="0"/>
        <w:adjustRightInd w:val="0"/>
        <w:snapToGrid w:val="0"/>
        <w:rPr>
          <w:rFonts w:asciiTheme="minorHAnsi" w:hAnsiTheme="minorHAnsi" w:cstheme="minorHAnsi"/>
          <w:bCs/>
          <w:sz w:val="22"/>
          <w:szCs w:val="22"/>
          <w:lang w:eastAsia="ko-KR"/>
        </w:rPr>
      </w:pPr>
    </w:p>
    <w:p w14:paraId="37788601" w14:textId="77777777" w:rsidR="00091BF2" w:rsidRPr="00015F98" w:rsidRDefault="00091BF2" w:rsidP="00015F98">
      <w:pPr>
        <w:widowControl w:val="0"/>
        <w:autoSpaceDE w:val="0"/>
        <w:autoSpaceDN w:val="0"/>
        <w:adjustRightInd w:val="0"/>
        <w:snapToGrid w:val="0"/>
        <w:rPr>
          <w:rFonts w:asciiTheme="minorHAnsi" w:hAnsiTheme="minorHAnsi" w:cstheme="minorHAnsi"/>
          <w:bCs/>
          <w:sz w:val="22"/>
          <w:szCs w:val="22"/>
          <w:lang w:eastAsia="ko-KR"/>
        </w:rPr>
      </w:pPr>
    </w:p>
    <w:p w14:paraId="162042D7" w14:textId="77777777" w:rsidR="0039434D" w:rsidRPr="00015F98" w:rsidRDefault="0039434D" w:rsidP="00015F98">
      <w:pPr>
        <w:adjustRightInd w:val="0"/>
        <w:snapToGrid w:val="0"/>
        <w:ind w:left="0" w:firstLine="0"/>
        <w:jc w:val="left"/>
        <w:rPr>
          <w:rFonts w:asciiTheme="minorHAnsi" w:hAnsiTheme="minorHAnsi" w:cstheme="minorHAnsi"/>
          <w:b/>
          <w:sz w:val="22"/>
          <w:szCs w:val="22"/>
          <w:lang w:eastAsia="ko-KR"/>
        </w:rPr>
      </w:pPr>
      <w:r w:rsidRPr="00015F98">
        <w:rPr>
          <w:rFonts w:asciiTheme="minorHAnsi" w:hAnsiTheme="minorHAnsi" w:cstheme="minorHAnsi"/>
          <w:b/>
          <w:sz w:val="22"/>
          <w:szCs w:val="22"/>
          <w:lang w:eastAsia="ko-KR"/>
        </w:rPr>
        <w:br w:type="page"/>
      </w:r>
    </w:p>
    <w:p w14:paraId="5CFF156B" w14:textId="2E3395C7" w:rsidR="007E1B0C" w:rsidRPr="00015F98" w:rsidRDefault="00BA4992" w:rsidP="00015F98">
      <w:pPr>
        <w:widowControl w:val="0"/>
        <w:autoSpaceDE w:val="0"/>
        <w:autoSpaceDN w:val="0"/>
        <w:adjustRightInd w:val="0"/>
        <w:snapToGrid w:val="0"/>
        <w:rPr>
          <w:rFonts w:asciiTheme="minorHAnsi" w:eastAsia="MS Mincho" w:hAnsiTheme="minorHAnsi" w:cstheme="minorHAnsi"/>
          <w:b/>
          <w:sz w:val="22"/>
          <w:szCs w:val="22"/>
          <w:lang w:eastAsia="ja-JP"/>
        </w:rPr>
      </w:pPr>
      <w:r w:rsidRPr="00015F98">
        <w:rPr>
          <w:rFonts w:asciiTheme="minorHAnsi" w:hAnsiTheme="minorHAnsi" w:cstheme="minorHAnsi"/>
          <w:b/>
          <w:sz w:val="22"/>
          <w:szCs w:val="22"/>
          <w:lang w:eastAsia="ko-KR"/>
        </w:rPr>
        <w:lastRenderedPageBreak/>
        <w:t>Background</w:t>
      </w:r>
    </w:p>
    <w:p w14:paraId="6000CA17" w14:textId="77777777" w:rsidR="007E1B0C" w:rsidRPr="00015F98" w:rsidRDefault="007E1B0C" w:rsidP="00015F98">
      <w:pPr>
        <w:widowControl w:val="0"/>
        <w:autoSpaceDE w:val="0"/>
        <w:autoSpaceDN w:val="0"/>
        <w:adjustRightInd w:val="0"/>
        <w:snapToGrid w:val="0"/>
        <w:rPr>
          <w:rFonts w:asciiTheme="minorHAnsi" w:hAnsiTheme="minorHAnsi" w:cstheme="minorHAnsi"/>
          <w:b/>
          <w:sz w:val="22"/>
          <w:szCs w:val="22"/>
          <w:u w:val="single"/>
          <w:lang w:eastAsia="ko-KR"/>
        </w:rPr>
      </w:pPr>
    </w:p>
    <w:p w14:paraId="0FF4EC72" w14:textId="108CC553" w:rsidR="007E1B0C" w:rsidRPr="00015F98" w:rsidRDefault="00580EB8" w:rsidP="00015F98">
      <w:pPr>
        <w:widowControl w:val="0"/>
        <w:autoSpaceDE w:val="0"/>
        <w:autoSpaceDN w:val="0"/>
        <w:adjustRightInd w:val="0"/>
        <w:snapToGrid w:val="0"/>
        <w:ind w:left="0" w:firstLine="0"/>
        <w:rPr>
          <w:rFonts w:asciiTheme="minorHAnsi" w:eastAsia="MS Mincho" w:hAnsiTheme="minorHAnsi" w:cstheme="minorHAnsi"/>
          <w:bCs/>
          <w:sz w:val="22"/>
          <w:szCs w:val="22"/>
          <w:lang w:eastAsia="ja-JP"/>
        </w:rPr>
      </w:pPr>
      <w:r w:rsidRPr="00015F98">
        <w:rPr>
          <w:rFonts w:asciiTheme="minorHAnsi" w:eastAsia="MS Mincho" w:hAnsiTheme="minorHAnsi" w:cstheme="minorHAnsi"/>
          <w:bCs/>
          <w:sz w:val="22"/>
          <w:szCs w:val="22"/>
          <w:lang w:eastAsia="ja-JP"/>
        </w:rPr>
        <w:t>In 2019 and 2020</w:t>
      </w:r>
      <w:r w:rsidR="00BA4992" w:rsidRPr="00015F98">
        <w:rPr>
          <w:rFonts w:asciiTheme="minorHAnsi" w:eastAsia="MS Mincho" w:hAnsiTheme="minorHAnsi" w:cstheme="minorHAnsi"/>
          <w:bCs/>
          <w:sz w:val="22"/>
          <w:szCs w:val="22"/>
          <w:lang w:eastAsia="ja-JP"/>
        </w:rPr>
        <w:t xml:space="preserve">, </w:t>
      </w:r>
      <w:r w:rsidR="000B71A9" w:rsidRPr="00015F98">
        <w:rPr>
          <w:rFonts w:asciiTheme="minorHAnsi" w:eastAsia="MS Mincho" w:hAnsiTheme="minorHAnsi" w:cstheme="minorHAnsi"/>
          <w:bCs/>
          <w:sz w:val="22"/>
          <w:szCs w:val="22"/>
          <w:lang w:eastAsia="ja-JP"/>
        </w:rPr>
        <w:t>the</w:t>
      </w:r>
      <w:r w:rsidR="00BA4992" w:rsidRPr="00015F98">
        <w:rPr>
          <w:rFonts w:asciiTheme="minorHAnsi" w:eastAsia="MS Mincho" w:hAnsiTheme="minorHAnsi" w:cstheme="minorHAnsi"/>
          <w:bCs/>
          <w:sz w:val="22"/>
          <w:szCs w:val="22"/>
          <w:lang w:eastAsia="ja-JP"/>
        </w:rPr>
        <w:t xml:space="preserve"> virtual working group established under the CDS Technical Meeting discussed </w:t>
      </w:r>
      <w:r w:rsidR="000B71A9" w:rsidRPr="00015F98">
        <w:rPr>
          <w:rFonts w:asciiTheme="minorHAnsi" w:eastAsia="MS Mincho" w:hAnsiTheme="minorHAnsi" w:cstheme="minorHAnsi"/>
          <w:bCs/>
          <w:sz w:val="22"/>
          <w:szCs w:val="22"/>
          <w:lang w:eastAsia="ja-JP"/>
        </w:rPr>
        <w:t xml:space="preserve">a </w:t>
      </w:r>
      <w:r w:rsidR="00BA4992" w:rsidRPr="00015F98">
        <w:rPr>
          <w:rFonts w:asciiTheme="minorHAnsi" w:eastAsia="MS Mincho" w:hAnsiTheme="minorHAnsi" w:cstheme="minorHAnsi"/>
          <w:bCs/>
          <w:sz w:val="22"/>
          <w:szCs w:val="22"/>
          <w:lang w:eastAsia="ja-JP"/>
        </w:rPr>
        <w:t>draft CMM/Resolution for Pacific bluefin tuna Catch Documentation Scheme</w:t>
      </w:r>
      <w:r w:rsidR="005C73AD" w:rsidRPr="00015F98">
        <w:rPr>
          <w:rFonts w:asciiTheme="minorHAnsi" w:eastAsia="MS Mincho" w:hAnsiTheme="minorHAnsi" w:cstheme="minorHAnsi"/>
          <w:bCs/>
          <w:sz w:val="22"/>
          <w:szCs w:val="22"/>
          <w:lang w:eastAsia="ja-JP"/>
        </w:rPr>
        <w:t>.</w:t>
      </w:r>
      <w:r w:rsidR="0073635E" w:rsidRPr="00015F98">
        <w:rPr>
          <w:rFonts w:asciiTheme="minorHAnsi" w:eastAsia="MS Mincho" w:hAnsiTheme="minorHAnsi" w:cstheme="minorHAnsi"/>
          <w:bCs/>
          <w:sz w:val="22"/>
          <w:szCs w:val="22"/>
          <w:lang w:eastAsia="ja-JP"/>
        </w:rPr>
        <w:t xml:space="preserve">  </w:t>
      </w:r>
      <w:r w:rsidR="005C73AD" w:rsidRPr="00015F98">
        <w:rPr>
          <w:rFonts w:asciiTheme="minorHAnsi" w:eastAsia="MS Mincho" w:hAnsiTheme="minorHAnsi" w:cstheme="minorHAnsi"/>
          <w:bCs/>
          <w:sz w:val="22"/>
          <w:szCs w:val="22"/>
          <w:lang w:eastAsia="ja-JP"/>
        </w:rPr>
        <w:t xml:space="preserve">The draft CMM/Resolution </w:t>
      </w:r>
      <w:r w:rsidR="002260D9" w:rsidRPr="00015F98">
        <w:rPr>
          <w:rFonts w:asciiTheme="minorHAnsi" w:eastAsia="MS Mincho" w:hAnsiTheme="minorHAnsi" w:cstheme="minorHAnsi"/>
          <w:bCs/>
          <w:sz w:val="22"/>
          <w:szCs w:val="22"/>
          <w:lang w:eastAsia="ja-JP"/>
        </w:rPr>
        <w:t xml:space="preserve">received </w:t>
      </w:r>
      <w:r w:rsidR="00C54B0B" w:rsidRPr="00015F98">
        <w:rPr>
          <w:rFonts w:asciiTheme="minorHAnsi" w:eastAsia="MS Mincho" w:hAnsiTheme="minorHAnsi" w:cstheme="minorHAnsi"/>
          <w:bCs/>
          <w:sz w:val="22"/>
          <w:szCs w:val="22"/>
          <w:lang w:eastAsia="ja-JP"/>
        </w:rPr>
        <w:t xml:space="preserve">many comments </w:t>
      </w:r>
      <w:r w:rsidR="00154634" w:rsidRPr="00015F98">
        <w:rPr>
          <w:rFonts w:asciiTheme="minorHAnsi" w:eastAsia="MS Mincho" w:hAnsiTheme="minorHAnsi" w:cstheme="minorHAnsi"/>
          <w:bCs/>
          <w:sz w:val="22"/>
          <w:szCs w:val="22"/>
          <w:lang w:eastAsia="ja-JP"/>
        </w:rPr>
        <w:t xml:space="preserve">and suggestions </w:t>
      </w:r>
      <w:r w:rsidR="00C54B0B" w:rsidRPr="00015F98">
        <w:rPr>
          <w:rFonts w:asciiTheme="minorHAnsi" w:eastAsia="MS Mincho" w:hAnsiTheme="minorHAnsi" w:cstheme="minorHAnsi"/>
          <w:bCs/>
          <w:sz w:val="22"/>
          <w:szCs w:val="22"/>
          <w:lang w:eastAsia="ja-JP"/>
        </w:rPr>
        <w:t>from the members of the virtual working group</w:t>
      </w:r>
      <w:r w:rsidR="00BC69E9" w:rsidRPr="00015F98">
        <w:rPr>
          <w:rFonts w:asciiTheme="minorHAnsi" w:eastAsia="MS Mincho" w:hAnsiTheme="minorHAnsi" w:cstheme="minorHAnsi"/>
          <w:bCs/>
          <w:sz w:val="22"/>
          <w:szCs w:val="22"/>
          <w:lang w:eastAsia="ja-JP"/>
        </w:rPr>
        <w:t>.  In June 2022, Japan</w:t>
      </w:r>
      <w:r w:rsidR="000B71A9" w:rsidRPr="00015F98">
        <w:rPr>
          <w:rFonts w:asciiTheme="minorHAnsi" w:eastAsia="MS Mincho" w:hAnsiTheme="minorHAnsi" w:cstheme="minorHAnsi"/>
          <w:bCs/>
          <w:sz w:val="22"/>
          <w:szCs w:val="22"/>
          <w:lang w:eastAsia="ja-JP"/>
        </w:rPr>
        <w:t>, as the lead,</w:t>
      </w:r>
      <w:r w:rsidR="00BC69E9" w:rsidRPr="00015F98">
        <w:rPr>
          <w:rFonts w:asciiTheme="minorHAnsi" w:eastAsia="MS Mincho" w:hAnsiTheme="minorHAnsi" w:cstheme="minorHAnsi"/>
          <w:bCs/>
          <w:sz w:val="22"/>
          <w:szCs w:val="22"/>
          <w:lang w:eastAsia="ja-JP"/>
        </w:rPr>
        <w:t xml:space="preserve"> circulated </w:t>
      </w:r>
      <w:r w:rsidR="00646B28" w:rsidRPr="00015F98">
        <w:rPr>
          <w:rFonts w:asciiTheme="minorHAnsi" w:eastAsia="MS Mincho" w:hAnsiTheme="minorHAnsi" w:cstheme="minorHAnsi"/>
          <w:bCs/>
          <w:sz w:val="22"/>
          <w:szCs w:val="22"/>
          <w:lang w:eastAsia="ja-JP"/>
        </w:rPr>
        <w:t>the</w:t>
      </w:r>
      <w:r w:rsidR="00BC69E9" w:rsidRPr="00015F98">
        <w:rPr>
          <w:rFonts w:asciiTheme="minorHAnsi" w:eastAsia="MS Mincho" w:hAnsiTheme="minorHAnsi" w:cstheme="minorHAnsi"/>
          <w:bCs/>
          <w:sz w:val="22"/>
          <w:szCs w:val="22"/>
          <w:lang w:eastAsia="ja-JP"/>
        </w:rPr>
        <w:t xml:space="preserve"> 3</w:t>
      </w:r>
      <w:r w:rsidR="00BC69E9" w:rsidRPr="00015F98">
        <w:rPr>
          <w:rFonts w:asciiTheme="minorHAnsi" w:eastAsia="MS Mincho" w:hAnsiTheme="minorHAnsi" w:cstheme="minorHAnsi"/>
          <w:bCs/>
          <w:sz w:val="22"/>
          <w:szCs w:val="22"/>
          <w:vertAlign w:val="superscript"/>
          <w:lang w:eastAsia="ja-JP"/>
        </w:rPr>
        <w:t>rd</w:t>
      </w:r>
      <w:r w:rsidR="00BC69E9" w:rsidRPr="00015F98">
        <w:rPr>
          <w:rFonts w:asciiTheme="minorHAnsi" w:eastAsia="MS Mincho" w:hAnsiTheme="minorHAnsi" w:cstheme="minorHAnsi"/>
          <w:bCs/>
          <w:sz w:val="22"/>
          <w:szCs w:val="22"/>
          <w:lang w:eastAsia="ja-JP"/>
        </w:rPr>
        <w:t xml:space="preserve"> draft of the CMM/Resolution among members</w:t>
      </w:r>
      <w:r w:rsidR="002359DD" w:rsidRPr="00015F98">
        <w:rPr>
          <w:rFonts w:asciiTheme="minorHAnsi" w:eastAsia="MS Mincho" w:hAnsiTheme="minorHAnsi" w:cstheme="minorHAnsi"/>
          <w:bCs/>
          <w:sz w:val="22"/>
          <w:szCs w:val="22"/>
          <w:lang w:eastAsia="ja-JP"/>
        </w:rPr>
        <w:t xml:space="preserve"> of </w:t>
      </w:r>
      <w:r w:rsidR="00864D5D" w:rsidRPr="00015F98">
        <w:rPr>
          <w:rFonts w:asciiTheme="minorHAnsi" w:eastAsia="MS Mincho" w:hAnsiTheme="minorHAnsi" w:cstheme="minorHAnsi"/>
          <w:bCs/>
          <w:sz w:val="22"/>
          <w:szCs w:val="22"/>
          <w:lang w:eastAsia="ja-JP"/>
        </w:rPr>
        <w:t>virtual working group,</w:t>
      </w:r>
      <w:r w:rsidR="00646B28" w:rsidRPr="00015F98">
        <w:rPr>
          <w:rFonts w:asciiTheme="minorHAnsi" w:eastAsia="MS Mincho" w:hAnsiTheme="minorHAnsi" w:cstheme="minorHAnsi"/>
          <w:bCs/>
          <w:sz w:val="22"/>
          <w:szCs w:val="22"/>
          <w:lang w:eastAsia="ja-JP"/>
        </w:rPr>
        <w:t xml:space="preserve"> with </w:t>
      </w:r>
      <w:r w:rsidR="00EF7A1B" w:rsidRPr="00015F98">
        <w:rPr>
          <w:rFonts w:asciiTheme="minorHAnsi" w:eastAsia="MS Mincho" w:hAnsiTheme="minorHAnsi" w:cstheme="minorHAnsi"/>
          <w:bCs/>
          <w:sz w:val="22"/>
          <w:szCs w:val="22"/>
          <w:lang w:eastAsia="ja-JP"/>
        </w:rPr>
        <w:t>all</w:t>
      </w:r>
      <w:r w:rsidR="00646B28" w:rsidRPr="00015F98">
        <w:rPr>
          <w:rFonts w:asciiTheme="minorHAnsi" w:eastAsia="MS Mincho" w:hAnsiTheme="minorHAnsi" w:cstheme="minorHAnsi"/>
          <w:bCs/>
          <w:sz w:val="22"/>
          <w:szCs w:val="22"/>
          <w:lang w:eastAsia="ja-JP"/>
        </w:rPr>
        <w:t xml:space="preserve"> comments </w:t>
      </w:r>
      <w:r w:rsidR="00864D5D" w:rsidRPr="00015F98">
        <w:rPr>
          <w:rFonts w:asciiTheme="minorHAnsi" w:eastAsia="MS Mincho" w:hAnsiTheme="minorHAnsi" w:cstheme="minorHAnsi"/>
          <w:bCs/>
          <w:sz w:val="22"/>
          <w:szCs w:val="22"/>
          <w:lang w:eastAsia="ja-JP"/>
        </w:rPr>
        <w:t xml:space="preserve">and suggestions </w:t>
      </w:r>
      <w:r w:rsidR="00EF7A1B" w:rsidRPr="00015F98">
        <w:rPr>
          <w:rFonts w:asciiTheme="minorHAnsi" w:eastAsia="MS Mincho" w:hAnsiTheme="minorHAnsi" w:cstheme="minorHAnsi"/>
          <w:bCs/>
          <w:sz w:val="22"/>
          <w:szCs w:val="22"/>
          <w:lang w:eastAsia="ja-JP"/>
        </w:rPr>
        <w:t xml:space="preserve">tentatively </w:t>
      </w:r>
      <w:r w:rsidR="00646B28" w:rsidRPr="00015F98">
        <w:rPr>
          <w:rFonts w:asciiTheme="minorHAnsi" w:eastAsia="MS Mincho" w:hAnsiTheme="minorHAnsi" w:cstheme="minorHAnsi"/>
          <w:bCs/>
          <w:sz w:val="22"/>
          <w:szCs w:val="22"/>
          <w:lang w:eastAsia="ja-JP"/>
        </w:rPr>
        <w:t>incorporated</w:t>
      </w:r>
      <w:r w:rsidR="00864D5D" w:rsidRPr="00015F98">
        <w:rPr>
          <w:rFonts w:asciiTheme="minorHAnsi" w:eastAsia="MS Mincho" w:hAnsiTheme="minorHAnsi" w:cstheme="minorHAnsi"/>
          <w:bCs/>
          <w:sz w:val="22"/>
          <w:szCs w:val="22"/>
          <w:lang w:eastAsia="ja-JP"/>
        </w:rPr>
        <w:t xml:space="preserve">. </w:t>
      </w:r>
      <w:r w:rsidR="005426E1" w:rsidRPr="00015F98">
        <w:rPr>
          <w:rFonts w:asciiTheme="minorHAnsi" w:eastAsia="MS Mincho" w:hAnsiTheme="minorHAnsi" w:cstheme="minorHAnsi"/>
          <w:bCs/>
          <w:sz w:val="22"/>
          <w:szCs w:val="22"/>
          <w:lang w:eastAsia="ja-JP"/>
        </w:rPr>
        <w:t xml:space="preserve"> </w:t>
      </w:r>
      <w:r w:rsidR="00864D5D" w:rsidRPr="00015F98">
        <w:rPr>
          <w:rFonts w:asciiTheme="minorHAnsi" w:eastAsia="MS Mincho" w:hAnsiTheme="minorHAnsi" w:cstheme="minorHAnsi"/>
          <w:bCs/>
          <w:sz w:val="22"/>
          <w:szCs w:val="22"/>
          <w:lang w:eastAsia="ja-JP"/>
        </w:rPr>
        <w:t>H</w:t>
      </w:r>
      <w:r w:rsidR="005426E1" w:rsidRPr="00015F98">
        <w:rPr>
          <w:rFonts w:asciiTheme="minorHAnsi" w:eastAsia="MS Mincho" w:hAnsiTheme="minorHAnsi" w:cstheme="minorHAnsi"/>
          <w:bCs/>
          <w:sz w:val="22"/>
          <w:szCs w:val="22"/>
          <w:lang w:eastAsia="ja-JP"/>
        </w:rPr>
        <w:t xml:space="preserve">owever, </w:t>
      </w:r>
      <w:r w:rsidR="00864D5D" w:rsidRPr="00015F98">
        <w:rPr>
          <w:rFonts w:asciiTheme="minorHAnsi" w:eastAsia="MS Mincho" w:hAnsiTheme="minorHAnsi" w:cstheme="minorHAnsi"/>
          <w:bCs/>
          <w:sz w:val="22"/>
          <w:szCs w:val="22"/>
          <w:lang w:eastAsia="ja-JP"/>
        </w:rPr>
        <w:t xml:space="preserve">since </w:t>
      </w:r>
      <w:r w:rsidR="005426E1" w:rsidRPr="00015F98">
        <w:rPr>
          <w:rFonts w:asciiTheme="minorHAnsi" w:eastAsia="MS Mincho" w:hAnsiTheme="minorHAnsi" w:cstheme="minorHAnsi"/>
          <w:bCs/>
          <w:sz w:val="22"/>
          <w:szCs w:val="22"/>
          <w:lang w:eastAsia="ja-JP"/>
        </w:rPr>
        <w:t>the text became</w:t>
      </w:r>
      <w:r w:rsidR="00370990" w:rsidRPr="00015F98">
        <w:rPr>
          <w:rFonts w:asciiTheme="minorHAnsi" w:eastAsia="MS Mincho" w:hAnsiTheme="minorHAnsi" w:cstheme="minorHAnsi"/>
          <w:bCs/>
          <w:sz w:val="22"/>
          <w:szCs w:val="22"/>
          <w:lang w:eastAsia="ja-JP"/>
        </w:rPr>
        <w:t xml:space="preserve"> quite busy</w:t>
      </w:r>
      <w:r w:rsidR="00724E9E" w:rsidRPr="00015F98">
        <w:rPr>
          <w:rFonts w:asciiTheme="minorHAnsi" w:eastAsia="MS Mincho" w:hAnsiTheme="minorHAnsi" w:cstheme="minorHAnsi"/>
          <w:bCs/>
          <w:sz w:val="22"/>
          <w:szCs w:val="22"/>
          <w:lang w:eastAsia="ja-JP"/>
        </w:rPr>
        <w:t xml:space="preserve"> with </w:t>
      </w:r>
      <w:r w:rsidR="009B0E28" w:rsidRPr="00015F98">
        <w:rPr>
          <w:rFonts w:asciiTheme="minorHAnsi" w:eastAsia="MS Mincho" w:hAnsiTheme="minorHAnsi" w:cstheme="minorHAnsi"/>
          <w:bCs/>
          <w:sz w:val="22"/>
          <w:szCs w:val="22"/>
          <w:lang w:eastAsia="ja-JP"/>
        </w:rPr>
        <w:t>those</w:t>
      </w:r>
      <w:r w:rsidR="00724E9E" w:rsidRPr="00015F98">
        <w:rPr>
          <w:rFonts w:asciiTheme="minorHAnsi" w:eastAsia="MS Mincho" w:hAnsiTheme="minorHAnsi" w:cstheme="minorHAnsi"/>
          <w:bCs/>
          <w:sz w:val="22"/>
          <w:szCs w:val="22"/>
          <w:lang w:eastAsia="ja-JP"/>
        </w:rPr>
        <w:t xml:space="preserve"> comments and suggestions</w:t>
      </w:r>
      <w:r w:rsidR="005B1332" w:rsidRPr="00015F98">
        <w:rPr>
          <w:rFonts w:asciiTheme="minorHAnsi" w:eastAsia="MS Mincho" w:hAnsiTheme="minorHAnsi" w:cstheme="minorHAnsi"/>
          <w:bCs/>
          <w:sz w:val="22"/>
          <w:szCs w:val="22"/>
          <w:lang w:eastAsia="ja-JP"/>
        </w:rPr>
        <w:t>,</w:t>
      </w:r>
      <w:r w:rsidR="00EE3B61" w:rsidRPr="00015F98">
        <w:rPr>
          <w:rFonts w:asciiTheme="minorHAnsi" w:eastAsia="MS Mincho" w:hAnsiTheme="minorHAnsi" w:cstheme="minorHAnsi"/>
          <w:bCs/>
          <w:sz w:val="22"/>
          <w:szCs w:val="22"/>
          <w:lang w:eastAsia="ja-JP"/>
        </w:rPr>
        <w:t xml:space="preserve"> including provisions related to traceability and monitoring, controlling and surveillance measures, some of which </w:t>
      </w:r>
      <w:proofErr w:type="gramStart"/>
      <w:r w:rsidR="00EE3B61" w:rsidRPr="00015F98">
        <w:rPr>
          <w:rFonts w:asciiTheme="minorHAnsi" w:eastAsia="MS Mincho" w:hAnsiTheme="minorHAnsi" w:cstheme="minorHAnsi"/>
          <w:bCs/>
          <w:sz w:val="22"/>
          <w:szCs w:val="22"/>
          <w:lang w:eastAsia="ja-JP"/>
        </w:rPr>
        <w:t>were considered to be</w:t>
      </w:r>
      <w:proofErr w:type="gramEnd"/>
      <w:r w:rsidR="00EE3B61" w:rsidRPr="00015F98">
        <w:rPr>
          <w:rFonts w:asciiTheme="minorHAnsi" w:eastAsia="MS Mincho" w:hAnsiTheme="minorHAnsi" w:cstheme="minorHAnsi"/>
          <w:bCs/>
          <w:sz w:val="22"/>
          <w:szCs w:val="22"/>
          <w:lang w:eastAsia="ja-JP"/>
        </w:rPr>
        <w:t xml:space="preserve"> beyond the scope of the CDS,</w:t>
      </w:r>
      <w:r w:rsidR="00A277A7" w:rsidRPr="00015F98">
        <w:rPr>
          <w:rFonts w:asciiTheme="minorHAnsi" w:eastAsia="MS Mincho" w:hAnsiTheme="minorHAnsi" w:cstheme="minorHAnsi"/>
          <w:bCs/>
          <w:sz w:val="22"/>
          <w:szCs w:val="22"/>
          <w:lang w:eastAsia="ja-JP"/>
        </w:rPr>
        <w:t xml:space="preserve"> </w:t>
      </w:r>
      <w:r w:rsidR="005B1332" w:rsidRPr="00015F98">
        <w:rPr>
          <w:rFonts w:asciiTheme="minorHAnsi" w:eastAsia="MS Mincho" w:hAnsiTheme="minorHAnsi" w:cstheme="minorHAnsi"/>
          <w:bCs/>
          <w:sz w:val="22"/>
          <w:szCs w:val="22"/>
          <w:lang w:eastAsia="ja-JP"/>
        </w:rPr>
        <w:t>the 3</w:t>
      </w:r>
      <w:r w:rsidR="005B1332" w:rsidRPr="00015F98">
        <w:rPr>
          <w:rFonts w:asciiTheme="minorHAnsi" w:eastAsia="MS Mincho" w:hAnsiTheme="minorHAnsi" w:cstheme="minorHAnsi"/>
          <w:bCs/>
          <w:sz w:val="22"/>
          <w:szCs w:val="22"/>
          <w:vertAlign w:val="superscript"/>
          <w:lang w:eastAsia="ja-JP"/>
        </w:rPr>
        <w:t>rd</w:t>
      </w:r>
      <w:r w:rsidR="005B1332" w:rsidRPr="00015F98">
        <w:rPr>
          <w:rFonts w:asciiTheme="minorHAnsi" w:eastAsia="MS Mincho" w:hAnsiTheme="minorHAnsi" w:cstheme="minorHAnsi"/>
          <w:bCs/>
          <w:sz w:val="22"/>
          <w:szCs w:val="22"/>
          <w:lang w:eastAsia="ja-JP"/>
        </w:rPr>
        <w:t xml:space="preserve"> draft</w:t>
      </w:r>
      <w:r w:rsidR="00A277A7" w:rsidRPr="00015F98">
        <w:rPr>
          <w:rFonts w:asciiTheme="minorHAnsi" w:eastAsia="MS Mincho" w:hAnsiTheme="minorHAnsi" w:cstheme="minorHAnsi"/>
          <w:bCs/>
          <w:sz w:val="22"/>
          <w:szCs w:val="22"/>
          <w:lang w:eastAsia="ja-JP"/>
        </w:rPr>
        <w:t xml:space="preserve"> was not </w:t>
      </w:r>
      <w:r w:rsidR="00EE3B61" w:rsidRPr="00015F98">
        <w:rPr>
          <w:rFonts w:asciiTheme="minorHAnsi" w:eastAsia="MS Mincho" w:hAnsiTheme="minorHAnsi" w:cstheme="minorHAnsi"/>
          <w:bCs/>
          <w:sz w:val="22"/>
          <w:szCs w:val="22"/>
          <w:lang w:eastAsia="ja-JP"/>
        </w:rPr>
        <w:t>directly discussed</w:t>
      </w:r>
      <w:r w:rsidR="00A277A7" w:rsidRPr="00015F98">
        <w:rPr>
          <w:rFonts w:asciiTheme="minorHAnsi" w:eastAsia="MS Mincho" w:hAnsiTheme="minorHAnsi" w:cstheme="minorHAnsi"/>
          <w:bCs/>
          <w:sz w:val="22"/>
          <w:szCs w:val="22"/>
          <w:lang w:eastAsia="ja-JP"/>
        </w:rPr>
        <w:t xml:space="preserve"> </w:t>
      </w:r>
      <w:r w:rsidR="000B71A9" w:rsidRPr="00015F98">
        <w:rPr>
          <w:rFonts w:asciiTheme="minorHAnsi" w:eastAsia="MS Mincho" w:hAnsiTheme="minorHAnsi" w:cstheme="minorHAnsi"/>
          <w:bCs/>
          <w:sz w:val="22"/>
          <w:szCs w:val="22"/>
          <w:lang w:eastAsia="ja-JP"/>
        </w:rPr>
        <w:t xml:space="preserve">at </w:t>
      </w:r>
      <w:r w:rsidR="00A277A7" w:rsidRPr="00015F98">
        <w:rPr>
          <w:rFonts w:asciiTheme="minorHAnsi" w:eastAsia="MS Mincho" w:hAnsiTheme="minorHAnsi" w:cstheme="minorHAnsi"/>
          <w:bCs/>
          <w:sz w:val="22"/>
          <w:szCs w:val="22"/>
          <w:lang w:eastAsia="ja-JP"/>
        </w:rPr>
        <w:t>the 3</w:t>
      </w:r>
      <w:r w:rsidR="00A277A7" w:rsidRPr="00015F98">
        <w:rPr>
          <w:rFonts w:asciiTheme="minorHAnsi" w:eastAsia="MS Mincho" w:hAnsiTheme="minorHAnsi" w:cstheme="minorHAnsi"/>
          <w:bCs/>
          <w:sz w:val="22"/>
          <w:szCs w:val="22"/>
          <w:vertAlign w:val="superscript"/>
          <w:lang w:eastAsia="ja-JP"/>
        </w:rPr>
        <w:t>rd</w:t>
      </w:r>
      <w:r w:rsidR="00A277A7" w:rsidRPr="00015F98">
        <w:rPr>
          <w:rFonts w:asciiTheme="minorHAnsi" w:eastAsia="MS Mincho" w:hAnsiTheme="minorHAnsi" w:cstheme="minorHAnsi"/>
          <w:bCs/>
          <w:sz w:val="22"/>
          <w:szCs w:val="22"/>
          <w:lang w:eastAsia="ja-JP"/>
        </w:rPr>
        <w:t xml:space="preserve"> CDS Technical meeting</w:t>
      </w:r>
      <w:r w:rsidR="00646B28" w:rsidRPr="00015F98">
        <w:rPr>
          <w:rFonts w:asciiTheme="minorHAnsi" w:eastAsia="MS Mincho" w:hAnsiTheme="minorHAnsi" w:cstheme="minorHAnsi"/>
          <w:bCs/>
          <w:sz w:val="22"/>
          <w:szCs w:val="22"/>
          <w:lang w:eastAsia="ja-JP"/>
        </w:rPr>
        <w:t xml:space="preserve">. </w:t>
      </w:r>
      <w:r w:rsidR="00370990" w:rsidRPr="00015F98">
        <w:rPr>
          <w:rFonts w:asciiTheme="minorHAnsi" w:eastAsia="MS Mincho" w:hAnsiTheme="minorHAnsi" w:cstheme="minorHAnsi"/>
          <w:bCs/>
          <w:sz w:val="22"/>
          <w:szCs w:val="22"/>
          <w:lang w:eastAsia="ja-JP"/>
        </w:rPr>
        <w:t xml:space="preserve"> </w:t>
      </w:r>
    </w:p>
    <w:p w14:paraId="3F6015E6" w14:textId="77777777" w:rsidR="00635057" w:rsidRPr="00015F98" w:rsidRDefault="00635057" w:rsidP="00015F98">
      <w:pPr>
        <w:widowControl w:val="0"/>
        <w:autoSpaceDE w:val="0"/>
        <w:autoSpaceDN w:val="0"/>
        <w:adjustRightInd w:val="0"/>
        <w:snapToGrid w:val="0"/>
        <w:ind w:left="0" w:firstLine="0"/>
        <w:rPr>
          <w:rFonts w:asciiTheme="minorHAnsi" w:eastAsia="MS Mincho" w:hAnsiTheme="minorHAnsi" w:cstheme="minorHAnsi"/>
          <w:bCs/>
          <w:sz w:val="22"/>
          <w:szCs w:val="22"/>
          <w:lang w:eastAsia="ja-JP"/>
        </w:rPr>
      </w:pPr>
    </w:p>
    <w:p w14:paraId="614F0C17" w14:textId="1E9B8701" w:rsidR="00597187" w:rsidRPr="00015F98" w:rsidRDefault="00EE3B61" w:rsidP="00015F98">
      <w:pPr>
        <w:widowControl w:val="0"/>
        <w:autoSpaceDE w:val="0"/>
        <w:autoSpaceDN w:val="0"/>
        <w:adjustRightInd w:val="0"/>
        <w:snapToGrid w:val="0"/>
        <w:ind w:left="0" w:firstLine="0"/>
        <w:rPr>
          <w:rFonts w:asciiTheme="minorHAnsi" w:hAnsiTheme="minorHAnsi" w:cstheme="minorHAnsi"/>
          <w:color w:val="000000"/>
          <w:sz w:val="22"/>
          <w:szCs w:val="22"/>
          <w:lang w:eastAsia="ja-JP"/>
        </w:rPr>
      </w:pPr>
      <w:r w:rsidRPr="00015F98">
        <w:rPr>
          <w:rFonts w:asciiTheme="minorHAnsi" w:eastAsia="MS Mincho" w:hAnsiTheme="minorHAnsi" w:cstheme="minorHAnsi"/>
          <w:bCs/>
          <w:sz w:val="22"/>
          <w:szCs w:val="22"/>
          <w:lang w:eastAsia="ja-JP"/>
        </w:rPr>
        <w:t>T</w:t>
      </w:r>
      <w:r w:rsidR="00716D2C" w:rsidRPr="00015F98">
        <w:rPr>
          <w:rFonts w:asciiTheme="minorHAnsi" w:eastAsia="MS Mincho" w:hAnsiTheme="minorHAnsi" w:cstheme="minorHAnsi"/>
          <w:bCs/>
          <w:sz w:val="22"/>
          <w:szCs w:val="22"/>
          <w:lang w:eastAsia="ja-JP"/>
        </w:rPr>
        <w:t xml:space="preserve">he </w:t>
      </w:r>
      <w:r w:rsidR="00965784" w:rsidRPr="00015F98">
        <w:rPr>
          <w:rFonts w:asciiTheme="minorHAnsi" w:eastAsia="MS Mincho" w:hAnsiTheme="minorHAnsi" w:cstheme="minorHAnsi"/>
          <w:bCs/>
          <w:sz w:val="22"/>
          <w:szCs w:val="22"/>
          <w:lang w:eastAsia="ja-JP"/>
        </w:rPr>
        <w:t>3</w:t>
      </w:r>
      <w:r w:rsidR="00965784" w:rsidRPr="00015F98">
        <w:rPr>
          <w:rFonts w:asciiTheme="minorHAnsi" w:eastAsia="MS Mincho" w:hAnsiTheme="minorHAnsi" w:cstheme="minorHAnsi"/>
          <w:bCs/>
          <w:sz w:val="22"/>
          <w:szCs w:val="22"/>
          <w:vertAlign w:val="superscript"/>
          <w:lang w:eastAsia="ja-JP"/>
        </w:rPr>
        <w:t>rd</w:t>
      </w:r>
      <w:r w:rsidR="00965784" w:rsidRPr="00015F98">
        <w:rPr>
          <w:rFonts w:asciiTheme="minorHAnsi" w:eastAsia="MS Mincho" w:hAnsiTheme="minorHAnsi" w:cstheme="minorHAnsi"/>
          <w:bCs/>
          <w:sz w:val="22"/>
          <w:szCs w:val="22"/>
          <w:lang w:eastAsia="ja-JP"/>
        </w:rPr>
        <w:t xml:space="preserve"> </w:t>
      </w:r>
      <w:r w:rsidR="00635057" w:rsidRPr="00015F98">
        <w:rPr>
          <w:rFonts w:asciiTheme="minorHAnsi" w:eastAsia="MS Mincho" w:hAnsiTheme="minorHAnsi" w:cstheme="minorHAnsi"/>
          <w:bCs/>
          <w:sz w:val="22"/>
          <w:szCs w:val="22"/>
          <w:lang w:eastAsia="ja-JP"/>
        </w:rPr>
        <w:t>CDS Technical meeting</w:t>
      </w:r>
      <w:r w:rsidR="00716D2C" w:rsidRPr="00015F98">
        <w:rPr>
          <w:rFonts w:asciiTheme="minorHAnsi" w:eastAsia="MS Mincho" w:hAnsiTheme="minorHAnsi" w:cstheme="minorHAnsi"/>
          <w:bCs/>
          <w:sz w:val="22"/>
          <w:szCs w:val="22"/>
          <w:lang w:eastAsia="ja-JP"/>
        </w:rPr>
        <w:t xml:space="preserve"> </w:t>
      </w:r>
      <w:r w:rsidRPr="00015F98">
        <w:rPr>
          <w:rFonts w:asciiTheme="minorHAnsi" w:eastAsia="MS Mincho" w:hAnsiTheme="minorHAnsi" w:cstheme="minorHAnsi"/>
          <w:bCs/>
          <w:sz w:val="22"/>
          <w:szCs w:val="22"/>
          <w:lang w:eastAsia="ja-JP"/>
        </w:rPr>
        <w:t xml:space="preserve">in </w:t>
      </w:r>
      <w:proofErr w:type="gramStart"/>
      <w:r w:rsidRPr="00015F98">
        <w:rPr>
          <w:rFonts w:asciiTheme="minorHAnsi" w:eastAsia="MS Mincho" w:hAnsiTheme="minorHAnsi" w:cstheme="minorHAnsi"/>
          <w:bCs/>
          <w:sz w:val="22"/>
          <w:szCs w:val="22"/>
          <w:lang w:eastAsia="ja-JP"/>
        </w:rPr>
        <w:t>July,</w:t>
      </w:r>
      <w:proofErr w:type="gramEnd"/>
      <w:r w:rsidRPr="00015F98">
        <w:rPr>
          <w:rFonts w:asciiTheme="minorHAnsi" w:eastAsia="MS Mincho" w:hAnsiTheme="minorHAnsi" w:cstheme="minorHAnsi"/>
          <w:bCs/>
          <w:sz w:val="22"/>
          <w:szCs w:val="22"/>
          <w:lang w:eastAsia="ja-JP"/>
        </w:rPr>
        <w:t xml:space="preserve"> 2022 </w:t>
      </w:r>
      <w:r w:rsidR="00716D2C" w:rsidRPr="00015F98">
        <w:rPr>
          <w:rFonts w:asciiTheme="minorHAnsi" w:eastAsia="MS Mincho" w:hAnsiTheme="minorHAnsi" w:cstheme="minorHAnsi"/>
          <w:bCs/>
          <w:sz w:val="22"/>
          <w:szCs w:val="22"/>
          <w:lang w:eastAsia="ja-JP"/>
        </w:rPr>
        <w:t>agreed that “</w:t>
      </w:r>
      <w:r w:rsidR="00597187" w:rsidRPr="00015F98">
        <w:rPr>
          <w:rFonts w:asciiTheme="minorHAnsi" w:hAnsiTheme="minorHAnsi" w:cstheme="minorHAnsi"/>
          <w:color w:val="000000"/>
          <w:sz w:val="22"/>
          <w:szCs w:val="22"/>
          <w:lang w:eastAsia="ja-JP"/>
        </w:rPr>
        <w:t>the scope and functions of the draft CMM for the development of CDS would: i) not include seafood traceability and not go beyond the scope of the bluefin tuna CDSs utilized by the CCSBT and ICCAT, and ii) not include specific monitoring, controlling and surveillance measures.</w:t>
      </w:r>
      <w:r w:rsidR="00716D2C" w:rsidRPr="00015F98">
        <w:rPr>
          <w:rFonts w:asciiTheme="minorHAnsi" w:hAnsiTheme="minorHAnsi" w:cstheme="minorHAnsi"/>
          <w:color w:val="000000"/>
          <w:sz w:val="22"/>
          <w:szCs w:val="22"/>
          <w:lang w:eastAsia="ja-JP"/>
        </w:rPr>
        <w:t>”</w:t>
      </w:r>
    </w:p>
    <w:p w14:paraId="53B74273" w14:textId="77777777" w:rsidR="00732114" w:rsidRPr="00015F98" w:rsidRDefault="00732114" w:rsidP="00015F98">
      <w:pPr>
        <w:widowControl w:val="0"/>
        <w:autoSpaceDE w:val="0"/>
        <w:autoSpaceDN w:val="0"/>
        <w:adjustRightInd w:val="0"/>
        <w:snapToGrid w:val="0"/>
        <w:ind w:left="0" w:firstLine="0"/>
        <w:rPr>
          <w:rFonts w:asciiTheme="minorHAnsi" w:eastAsia="MS Mincho" w:hAnsiTheme="minorHAnsi" w:cstheme="minorHAnsi"/>
          <w:color w:val="000000"/>
          <w:sz w:val="22"/>
          <w:szCs w:val="22"/>
          <w:lang w:eastAsia="ja-JP"/>
        </w:rPr>
      </w:pPr>
    </w:p>
    <w:p w14:paraId="4D12A8C8" w14:textId="523882DC" w:rsidR="007D3A54" w:rsidRPr="00015F98" w:rsidRDefault="00EE3B61" w:rsidP="00015F98">
      <w:pPr>
        <w:widowControl w:val="0"/>
        <w:autoSpaceDE w:val="0"/>
        <w:autoSpaceDN w:val="0"/>
        <w:adjustRightInd w:val="0"/>
        <w:snapToGrid w:val="0"/>
        <w:ind w:left="0" w:firstLine="0"/>
        <w:rPr>
          <w:rFonts w:asciiTheme="minorHAnsi" w:eastAsia="MS Mincho" w:hAnsiTheme="minorHAnsi" w:cstheme="minorHAnsi"/>
          <w:color w:val="000000"/>
          <w:sz w:val="22"/>
          <w:szCs w:val="22"/>
          <w:lang w:eastAsia="ja-JP"/>
        </w:rPr>
      </w:pPr>
      <w:r w:rsidRPr="00015F98">
        <w:rPr>
          <w:rFonts w:asciiTheme="minorHAnsi" w:eastAsia="MS Mincho" w:hAnsiTheme="minorHAnsi" w:cstheme="minorHAnsi"/>
          <w:color w:val="000000"/>
          <w:sz w:val="22"/>
          <w:szCs w:val="22"/>
          <w:lang w:eastAsia="ja-JP"/>
        </w:rPr>
        <w:t>T</w:t>
      </w:r>
      <w:r w:rsidR="006C48F0" w:rsidRPr="00015F98">
        <w:rPr>
          <w:rFonts w:asciiTheme="minorHAnsi" w:eastAsia="MS Mincho" w:hAnsiTheme="minorHAnsi" w:cstheme="minorHAnsi"/>
          <w:color w:val="000000"/>
          <w:sz w:val="22"/>
          <w:szCs w:val="22"/>
          <w:lang w:eastAsia="ja-JP"/>
        </w:rPr>
        <w:t xml:space="preserve">he </w:t>
      </w:r>
      <w:r w:rsidR="00965784" w:rsidRPr="00015F98">
        <w:rPr>
          <w:rFonts w:asciiTheme="minorHAnsi" w:eastAsia="MS Mincho" w:hAnsiTheme="minorHAnsi" w:cstheme="minorHAnsi"/>
          <w:color w:val="000000"/>
          <w:sz w:val="22"/>
          <w:szCs w:val="22"/>
          <w:lang w:eastAsia="ja-JP"/>
        </w:rPr>
        <w:t>4</w:t>
      </w:r>
      <w:r w:rsidR="00965784" w:rsidRPr="00015F98">
        <w:rPr>
          <w:rFonts w:asciiTheme="minorHAnsi" w:eastAsia="MS Mincho" w:hAnsiTheme="minorHAnsi" w:cstheme="minorHAnsi"/>
          <w:color w:val="000000"/>
          <w:sz w:val="22"/>
          <w:szCs w:val="22"/>
          <w:vertAlign w:val="superscript"/>
          <w:lang w:eastAsia="ja-JP"/>
        </w:rPr>
        <w:t>th</w:t>
      </w:r>
      <w:r w:rsidR="00965784" w:rsidRPr="00015F98">
        <w:rPr>
          <w:rFonts w:asciiTheme="minorHAnsi" w:eastAsia="MS Mincho" w:hAnsiTheme="minorHAnsi" w:cstheme="minorHAnsi"/>
          <w:color w:val="000000"/>
          <w:sz w:val="22"/>
          <w:szCs w:val="22"/>
          <w:lang w:eastAsia="ja-JP"/>
        </w:rPr>
        <w:t xml:space="preserve"> CDS Technical meeting</w:t>
      </w:r>
      <w:r w:rsidRPr="00015F98">
        <w:rPr>
          <w:rFonts w:asciiTheme="minorHAnsi" w:eastAsia="MS Mincho" w:hAnsiTheme="minorHAnsi" w:cstheme="minorHAnsi"/>
          <w:color w:val="000000"/>
          <w:sz w:val="22"/>
          <w:szCs w:val="22"/>
          <w:lang w:eastAsia="ja-JP"/>
        </w:rPr>
        <w:t xml:space="preserve"> in July 2023</w:t>
      </w:r>
      <w:r w:rsidR="00965784" w:rsidRPr="00015F98">
        <w:rPr>
          <w:rFonts w:asciiTheme="minorHAnsi" w:eastAsia="MS Mincho" w:hAnsiTheme="minorHAnsi" w:cstheme="minorHAnsi"/>
          <w:color w:val="000000"/>
          <w:sz w:val="22"/>
          <w:szCs w:val="22"/>
          <w:lang w:eastAsia="ja-JP"/>
        </w:rPr>
        <w:t xml:space="preserve"> tentatively agreed to </w:t>
      </w:r>
      <w:r w:rsidR="00682883" w:rsidRPr="00015F98">
        <w:rPr>
          <w:rFonts w:asciiTheme="minorHAnsi" w:eastAsia="MS Mincho" w:hAnsiTheme="minorHAnsi" w:cstheme="minorHAnsi"/>
          <w:color w:val="000000"/>
          <w:sz w:val="22"/>
          <w:szCs w:val="22"/>
          <w:lang w:eastAsia="ja-JP"/>
        </w:rPr>
        <w:t xml:space="preserve">use resources from the CCSBT e-CDS as </w:t>
      </w:r>
      <w:r w:rsidRPr="00015F98">
        <w:rPr>
          <w:rFonts w:asciiTheme="minorHAnsi" w:eastAsia="MS Mincho" w:hAnsiTheme="minorHAnsi" w:cstheme="minorHAnsi"/>
          <w:color w:val="000000"/>
          <w:sz w:val="22"/>
          <w:szCs w:val="22"/>
          <w:lang w:eastAsia="ja-JP"/>
        </w:rPr>
        <w:t>the</w:t>
      </w:r>
      <w:r w:rsidR="00682883" w:rsidRPr="00015F98">
        <w:rPr>
          <w:rFonts w:asciiTheme="minorHAnsi" w:eastAsia="MS Mincho" w:hAnsiTheme="minorHAnsi" w:cstheme="minorHAnsi"/>
          <w:color w:val="000000"/>
          <w:sz w:val="22"/>
          <w:szCs w:val="22"/>
          <w:lang w:eastAsia="ja-JP"/>
        </w:rPr>
        <w:t xml:space="preserve"> </w:t>
      </w:r>
      <w:r w:rsidRPr="00015F98">
        <w:rPr>
          <w:rFonts w:asciiTheme="minorHAnsi" w:eastAsia="MS Mincho" w:hAnsiTheme="minorHAnsi" w:cstheme="minorHAnsi"/>
          <w:color w:val="000000"/>
          <w:sz w:val="22"/>
          <w:szCs w:val="22"/>
          <w:lang w:eastAsia="ja-JP"/>
        </w:rPr>
        <w:t>platform</w:t>
      </w:r>
      <w:r w:rsidR="00682883" w:rsidRPr="00015F98">
        <w:rPr>
          <w:rFonts w:asciiTheme="minorHAnsi" w:eastAsia="MS Mincho" w:hAnsiTheme="minorHAnsi" w:cstheme="minorHAnsi"/>
          <w:color w:val="000000"/>
          <w:sz w:val="22"/>
          <w:szCs w:val="22"/>
          <w:lang w:eastAsia="ja-JP"/>
        </w:rPr>
        <w:t xml:space="preserve"> for </w:t>
      </w:r>
      <w:r w:rsidRPr="00015F98">
        <w:rPr>
          <w:rFonts w:asciiTheme="minorHAnsi" w:eastAsia="MS Mincho" w:hAnsiTheme="minorHAnsi" w:cstheme="minorHAnsi"/>
          <w:color w:val="000000"/>
          <w:sz w:val="22"/>
          <w:szCs w:val="22"/>
          <w:lang w:eastAsia="ja-JP"/>
        </w:rPr>
        <w:t xml:space="preserve">the </w:t>
      </w:r>
      <w:r w:rsidR="006B7B1D" w:rsidRPr="00015F98">
        <w:rPr>
          <w:rFonts w:asciiTheme="minorHAnsi" w:eastAsia="MS Mincho" w:hAnsiTheme="minorHAnsi" w:cstheme="minorHAnsi"/>
          <w:color w:val="000000"/>
          <w:sz w:val="22"/>
          <w:szCs w:val="22"/>
          <w:lang w:eastAsia="ja-JP"/>
        </w:rPr>
        <w:t xml:space="preserve">system </w:t>
      </w:r>
      <w:r w:rsidR="00682883" w:rsidRPr="00015F98">
        <w:rPr>
          <w:rFonts w:asciiTheme="minorHAnsi" w:eastAsia="MS Mincho" w:hAnsiTheme="minorHAnsi" w:cstheme="minorHAnsi"/>
          <w:color w:val="000000"/>
          <w:sz w:val="22"/>
          <w:szCs w:val="22"/>
          <w:lang w:eastAsia="ja-JP"/>
        </w:rPr>
        <w:t>developmen</w:t>
      </w:r>
      <w:r w:rsidR="006B7B1D" w:rsidRPr="00015F98">
        <w:rPr>
          <w:rFonts w:asciiTheme="minorHAnsi" w:eastAsia="MS Mincho" w:hAnsiTheme="minorHAnsi" w:cstheme="minorHAnsi"/>
          <w:color w:val="000000"/>
          <w:sz w:val="22"/>
          <w:szCs w:val="22"/>
          <w:lang w:eastAsia="ja-JP"/>
        </w:rPr>
        <w:t>t</w:t>
      </w:r>
      <w:r w:rsidR="00AD773E" w:rsidRPr="00015F98">
        <w:rPr>
          <w:rFonts w:asciiTheme="minorHAnsi" w:eastAsia="MS Mincho" w:hAnsiTheme="minorHAnsi" w:cstheme="minorHAnsi"/>
          <w:color w:val="000000"/>
          <w:sz w:val="22"/>
          <w:szCs w:val="22"/>
          <w:lang w:eastAsia="ja-JP"/>
        </w:rPr>
        <w:t xml:space="preserve"> of ePBCD</w:t>
      </w:r>
      <w:r w:rsidR="006B7B1D" w:rsidRPr="00015F98">
        <w:rPr>
          <w:rFonts w:asciiTheme="minorHAnsi" w:eastAsia="MS Mincho" w:hAnsiTheme="minorHAnsi" w:cstheme="minorHAnsi"/>
          <w:color w:val="000000"/>
          <w:sz w:val="22"/>
          <w:szCs w:val="22"/>
          <w:lang w:eastAsia="ja-JP"/>
        </w:rPr>
        <w:t xml:space="preserve">.  This </w:t>
      </w:r>
      <w:r w:rsidR="00FB0FDE" w:rsidRPr="00015F98">
        <w:rPr>
          <w:rFonts w:asciiTheme="minorHAnsi" w:eastAsia="MS Mincho" w:hAnsiTheme="minorHAnsi" w:cstheme="minorHAnsi"/>
          <w:color w:val="000000"/>
          <w:sz w:val="22"/>
          <w:szCs w:val="22"/>
          <w:lang w:eastAsia="ja-JP"/>
        </w:rPr>
        <w:t xml:space="preserve">choice </w:t>
      </w:r>
      <w:r w:rsidR="00444A1C" w:rsidRPr="00015F98">
        <w:rPr>
          <w:rFonts w:asciiTheme="minorHAnsi" w:eastAsia="MS Mincho" w:hAnsiTheme="minorHAnsi" w:cstheme="minorHAnsi"/>
          <w:color w:val="000000"/>
          <w:sz w:val="22"/>
          <w:szCs w:val="22"/>
          <w:lang w:eastAsia="ja-JP"/>
        </w:rPr>
        <w:t>has</w:t>
      </w:r>
      <w:r w:rsidR="007D3A54" w:rsidRPr="00015F98">
        <w:rPr>
          <w:rFonts w:asciiTheme="minorHAnsi" w:eastAsia="MS Mincho" w:hAnsiTheme="minorHAnsi" w:cstheme="minorHAnsi"/>
          <w:color w:val="000000"/>
          <w:sz w:val="22"/>
          <w:szCs w:val="22"/>
          <w:lang w:eastAsia="ja-JP"/>
        </w:rPr>
        <w:t xml:space="preserve"> </w:t>
      </w:r>
      <w:r w:rsidR="003D6C4F" w:rsidRPr="00015F98">
        <w:rPr>
          <w:rFonts w:asciiTheme="minorHAnsi" w:eastAsia="MS Mincho" w:hAnsiTheme="minorHAnsi" w:cstheme="minorHAnsi"/>
          <w:color w:val="000000"/>
          <w:sz w:val="22"/>
          <w:szCs w:val="22"/>
          <w:lang w:eastAsia="ja-JP"/>
        </w:rPr>
        <w:t xml:space="preserve">some </w:t>
      </w:r>
      <w:proofErr w:type="gramStart"/>
      <w:r w:rsidR="003D6C4F" w:rsidRPr="00015F98">
        <w:rPr>
          <w:rFonts w:asciiTheme="minorHAnsi" w:eastAsia="MS Mincho" w:hAnsiTheme="minorHAnsi" w:cstheme="minorHAnsi"/>
          <w:color w:val="000000"/>
          <w:sz w:val="22"/>
          <w:szCs w:val="22"/>
          <w:lang w:eastAsia="ja-JP"/>
        </w:rPr>
        <w:t>implication</w:t>
      </w:r>
      <w:proofErr w:type="gramEnd"/>
      <w:r w:rsidR="003D6C4F" w:rsidRPr="00015F98">
        <w:rPr>
          <w:rFonts w:asciiTheme="minorHAnsi" w:eastAsia="MS Mincho" w:hAnsiTheme="minorHAnsi" w:cstheme="minorHAnsi"/>
          <w:color w:val="000000"/>
          <w:sz w:val="22"/>
          <w:szCs w:val="22"/>
          <w:lang w:eastAsia="ja-JP"/>
        </w:rPr>
        <w:t xml:space="preserve"> </w:t>
      </w:r>
      <w:proofErr w:type="gramStart"/>
      <w:r w:rsidR="003D6C4F" w:rsidRPr="00015F98">
        <w:rPr>
          <w:rFonts w:asciiTheme="minorHAnsi" w:eastAsia="MS Mincho" w:hAnsiTheme="minorHAnsi" w:cstheme="minorHAnsi"/>
          <w:color w:val="000000"/>
          <w:sz w:val="22"/>
          <w:szCs w:val="22"/>
          <w:lang w:eastAsia="ja-JP"/>
        </w:rPr>
        <w:t>to</w:t>
      </w:r>
      <w:proofErr w:type="gramEnd"/>
      <w:r w:rsidR="003D6C4F" w:rsidRPr="00015F98">
        <w:rPr>
          <w:rFonts w:asciiTheme="minorHAnsi" w:eastAsia="MS Mincho" w:hAnsiTheme="minorHAnsi" w:cstheme="minorHAnsi"/>
          <w:color w:val="000000"/>
          <w:sz w:val="22"/>
          <w:szCs w:val="22"/>
          <w:lang w:eastAsia="ja-JP"/>
        </w:rPr>
        <w:t xml:space="preserve"> </w:t>
      </w:r>
      <w:proofErr w:type="gramStart"/>
      <w:r w:rsidR="003D6C4F" w:rsidRPr="00015F98">
        <w:rPr>
          <w:rFonts w:asciiTheme="minorHAnsi" w:eastAsia="MS Mincho" w:hAnsiTheme="minorHAnsi" w:cstheme="minorHAnsi"/>
          <w:color w:val="000000"/>
          <w:sz w:val="22"/>
          <w:szCs w:val="22"/>
          <w:lang w:eastAsia="ja-JP"/>
        </w:rPr>
        <w:t>the Draft</w:t>
      </w:r>
      <w:proofErr w:type="gramEnd"/>
      <w:r w:rsidR="003D6C4F" w:rsidRPr="00015F98">
        <w:rPr>
          <w:rFonts w:asciiTheme="minorHAnsi" w:eastAsia="MS Mincho" w:hAnsiTheme="minorHAnsi" w:cstheme="minorHAnsi"/>
          <w:color w:val="000000"/>
          <w:sz w:val="22"/>
          <w:szCs w:val="22"/>
          <w:lang w:eastAsia="ja-JP"/>
        </w:rPr>
        <w:t xml:space="preserve"> CMM/Resolution.</w:t>
      </w:r>
      <w:r w:rsidRPr="00015F98">
        <w:rPr>
          <w:rFonts w:asciiTheme="minorHAnsi" w:eastAsia="MS Mincho" w:hAnsiTheme="minorHAnsi" w:cstheme="minorHAnsi"/>
          <w:color w:val="000000"/>
          <w:sz w:val="22"/>
          <w:szCs w:val="22"/>
          <w:lang w:eastAsia="ja-JP"/>
        </w:rPr>
        <w:t xml:space="preserve"> </w:t>
      </w:r>
      <w:r w:rsidR="00D30A7B" w:rsidRPr="00015F98">
        <w:rPr>
          <w:rFonts w:asciiTheme="minorHAnsi" w:eastAsia="MS Mincho" w:hAnsiTheme="minorHAnsi" w:cstheme="minorHAnsi"/>
          <w:color w:val="000000"/>
          <w:sz w:val="22"/>
          <w:szCs w:val="22"/>
          <w:lang w:eastAsia="ja-JP"/>
        </w:rPr>
        <w:t>On the other hand</w:t>
      </w:r>
      <w:r w:rsidRPr="00015F98">
        <w:rPr>
          <w:rFonts w:asciiTheme="minorHAnsi" w:eastAsia="MS Mincho" w:hAnsiTheme="minorHAnsi" w:cstheme="minorHAnsi"/>
          <w:color w:val="000000"/>
          <w:sz w:val="22"/>
          <w:szCs w:val="22"/>
          <w:lang w:eastAsia="ja-JP"/>
        </w:rPr>
        <w:t>, there were several pending issues that need further discussion, such as demarcation between IATTC and WCPFC.</w:t>
      </w:r>
    </w:p>
    <w:p w14:paraId="52498E53" w14:textId="77777777" w:rsidR="008A45DA" w:rsidRPr="00015F98" w:rsidRDefault="008A45DA" w:rsidP="00015F98">
      <w:pPr>
        <w:widowControl w:val="0"/>
        <w:autoSpaceDE w:val="0"/>
        <w:autoSpaceDN w:val="0"/>
        <w:adjustRightInd w:val="0"/>
        <w:snapToGrid w:val="0"/>
        <w:ind w:left="0" w:firstLine="0"/>
        <w:rPr>
          <w:rFonts w:asciiTheme="minorHAnsi" w:eastAsia="MS Mincho" w:hAnsiTheme="minorHAnsi" w:cstheme="minorHAnsi"/>
          <w:color w:val="000000"/>
          <w:sz w:val="22"/>
          <w:szCs w:val="22"/>
          <w:lang w:eastAsia="ja-JP"/>
        </w:rPr>
      </w:pPr>
    </w:p>
    <w:p w14:paraId="10828CD4" w14:textId="0B476FE7" w:rsidR="008A45DA" w:rsidRPr="00015F98" w:rsidRDefault="004D665E" w:rsidP="00015F98">
      <w:pPr>
        <w:widowControl w:val="0"/>
        <w:autoSpaceDE w:val="0"/>
        <w:autoSpaceDN w:val="0"/>
        <w:adjustRightInd w:val="0"/>
        <w:snapToGrid w:val="0"/>
        <w:ind w:left="0" w:firstLine="0"/>
        <w:rPr>
          <w:rFonts w:asciiTheme="minorHAnsi" w:eastAsia="MS Mincho" w:hAnsiTheme="minorHAnsi" w:cstheme="minorHAnsi"/>
          <w:color w:val="000000"/>
          <w:sz w:val="22"/>
          <w:szCs w:val="22"/>
          <w:lang w:eastAsia="ja-JP"/>
        </w:rPr>
      </w:pPr>
      <w:r w:rsidRPr="00015F98">
        <w:rPr>
          <w:rFonts w:asciiTheme="minorHAnsi" w:eastAsia="MS Mincho" w:hAnsiTheme="minorHAnsi" w:cstheme="minorHAnsi"/>
          <w:color w:val="000000"/>
          <w:sz w:val="22"/>
          <w:szCs w:val="22"/>
          <w:lang w:eastAsia="ja-JP"/>
        </w:rPr>
        <w:t>In July 2024,</w:t>
      </w:r>
      <w:r w:rsidR="00AB7C59" w:rsidRPr="00015F98">
        <w:rPr>
          <w:rFonts w:asciiTheme="minorHAnsi" w:eastAsia="MS Mincho" w:hAnsiTheme="minorHAnsi" w:cstheme="minorHAnsi"/>
          <w:color w:val="000000"/>
          <w:sz w:val="22"/>
          <w:szCs w:val="22"/>
          <w:lang w:eastAsia="ja-JP"/>
        </w:rPr>
        <w:t xml:space="preserve"> </w:t>
      </w:r>
      <w:r w:rsidR="00C70B90" w:rsidRPr="00015F98">
        <w:rPr>
          <w:rFonts w:asciiTheme="minorHAnsi" w:eastAsia="MS Mincho" w:hAnsiTheme="minorHAnsi" w:cstheme="minorHAnsi"/>
          <w:color w:val="000000"/>
          <w:sz w:val="22"/>
          <w:szCs w:val="22"/>
          <w:lang w:eastAsia="ja-JP"/>
        </w:rPr>
        <w:t xml:space="preserve">the small working group submitted a working </w:t>
      </w:r>
      <w:r w:rsidR="00AB7C59" w:rsidRPr="00015F98">
        <w:rPr>
          <w:rFonts w:asciiTheme="minorHAnsi" w:eastAsia="MS Mincho" w:hAnsiTheme="minorHAnsi" w:cstheme="minorHAnsi"/>
          <w:color w:val="000000"/>
          <w:sz w:val="22"/>
          <w:szCs w:val="22"/>
          <w:lang w:eastAsia="ja-JP"/>
        </w:rPr>
        <w:t xml:space="preserve">draft CMM/Resolution </w:t>
      </w:r>
      <w:r w:rsidR="005328A9" w:rsidRPr="00015F98">
        <w:rPr>
          <w:rFonts w:asciiTheme="minorHAnsi" w:eastAsia="MS Mincho" w:hAnsiTheme="minorHAnsi" w:cstheme="minorHAnsi"/>
          <w:color w:val="000000"/>
          <w:sz w:val="22"/>
          <w:szCs w:val="22"/>
          <w:lang w:eastAsia="ja-JP"/>
        </w:rPr>
        <w:t>to the 5</w:t>
      </w:r>
      <w:r w:rsidR="005328A9" w:rsidRPr="00015F98">
        <w:rPr>
          <w:rFonts w:asciiTheme="minorHAnsi" w:eastAsia="MS Mincho" w:hAnsiTheme="minorHAnsi" w:cstheme="minorHAnsi"/>
          <w:color w:val="000000"/>
          <w:sz w:val="22"/>
          <w:szCs w:val="22"/>
          <w:vertAlign w:val="superscript"/>
          <w:lang w:eastAsia="ja-JP"/>
        </w:rPr>
        <w:t>th</w:t>
      </w:r>
      <w:r w:rsidR="005328A9" w:rsidRPr="00015F98">
        <w:rPr>
          <w:rFonts w:asciiTheme="minorHAnsi" w:eastAsia="MS Mincho" w:hAnsiTheme="minorHAnsi" w:cstheme="minorHAnsi"/>
          <w:color w:val="000000"/>
          <w:sz w:val="22"/>
          <w:szCs w:val="22"/>
          <w:lang w:eastAsia="ja-JP"/>
        </w:rPr>
        <w:t xml:space="preserve"> CDS Technical meeting. </w:t>
      </w:r>
      <w:r w:rsidR="00186D9E" w:rsidRPr="00015F98">
        <w:rPr>
          <w:rFonts w:asciiTheme="minorHAnsi" w:eastAsia="MS Mincho" w:hAnsiTheme="minorHAnsi" w:cstheme="minorHAnsi"/>
          <w:color w:val="000000"/>
          <w:sz w:val="22"/>
          <w:szCs w:val="22"/>
          <w:lang w:eastAsia="ja-JP"/>
        </w:rPr>
        <w:t xml:space="preserve"> </w:t>
      </w:r>
      <w:r w:rsidR="005328A9" w:rsidRPr="00015F98">
        <w:rPr>
          <w:rFonts w:asciiTheme="minorHAnsi" w:eastAsia="MS Mincho" w:hAnsiTheme="minorHAnsi" w:cstheme="minorHAnsi"/>
          <w:color w:val="000000"/>
          <w:sz w:val="22"/>
          <w:szCs w:val="22"/>
          <w:lang w:eastAsia="ja-JP"/>
        </w:rPr>
        <w:t>This draft was</w:t>
      </w:r>
      <w:r w:rsidR="00AB7C59" w:rsidRPr="00015F98">
        <w:rPr>
          <w:rFonts w:asciiTheme="minorHAnsi" w:eastAsia="MS Mincho" w:hAnsiTheme="minorHAnsi" w:cstheme="minorHAnsi"/>
          <w:color w:val="000000"/>
          <w:sz w:val="22"/>
          <w:szCs w:val="22"/>
          <w:lang w:eastAsia="ja-JP"/>
        </w:rPr>
        <w:t xml:space="preserve"> developed based on the 3</w:t>
      </w:r>
      <w:r w:rsidR="00AB7C59" w:rsidRPr="00015F98">
        <w:rPr>
          <w:rFonts w:asciiTheme="minorHAnsi" w:eastAsia="MS Mincho" w:hAnsiTheme="minorHAnsi" w:cstheme="minorHAnsi"/>
          <w:color w:val="000000"/>
          <w:sz w:val="22"/>
          <w:szCs w:val="22"/>
          <w:vertAlign w:val="superscript"/>
          <w:lang w:eastAsia="ja-JP"/>
        </w:rPr>
        <w:t>rd</w:t>
      </w:r>
      <w:r w:rsidR="00AB7C59" w:rsidRPr="00015F98">
        <w:rPr>
          <w:rFonts w:asciiTheme="minorHAnsi" w:eastAsia="MS Mincho" w:hAnsiTheme="minorHAnsi" w:cstheme="minorHAnsi"/>
          <w:color w:val="000000"/>
          <w:sz w:val="22"/>
          <w:szCs w:val="22"/>
          <w:lang w:eastAsia="ja-JP"/>
        </w:rPr>
        <w:t xml:space="preserve"> draft </w:t>
      </w:r>
      <w:r w:rsidR="005328A9" w:rsidRPr="00015F98">
        <w:rPr>
          <w:rFonts w:asciiTheme="minorHAnsi" w:eastAsia="MS Mincho" w:hAnsiTheme="minorHAnsi" w:cstheme="minorHAnsi"/>
          <w:color w:val="000000"/>
          <w:sz w:val="22"/>
          <w:szCs w:val="22"/>
          <w:lang w:eastAsia="ja-JP"/>
        </w:rPr>
        <w:t xml:space="preserve">and </w:t>
      </w:r>
      <w:r w:rsidR="009A6D5E" w:rsidRPr="00015F98">
        <w:rPr>
          <w:rFonts w:asciiTheme="minorHAnsi" w:eastAsia="MS Mincho" w:hAnsiTheme="minorHAnsi" w:cstheme="minorHAnsi"/>
          <w:color w:val="000000"/>
          <w:sz w:val="22"/>
          <w:szCs w:val="22"/>
          <w:lang w:eastAsia="ja-JP"/>
        </w:rPr>
        <w:t xml:space="preserve">by simplifying </w:t>
      </w:r>
      <w:r w:rsidR="001F10B1" w:rsidRPr="00015F98">
        <w:rPr>
          <w:rFonts w:asciiTheme="minorHAnsi" w:eastAsia="MS Mincho" w:hAnsiTheme="minorHAnsi" w:cstheme="minorHAnsi"/>
          <w:color w:val="000000"/>
          <w:sz w:val="22"/>
          <w:szCs w:val="22"/>
          <w:lang w:eastAsia="ja-JP"/>
        </w:rPr>
        <w:t xml:space="preserve">some of </w:t>
      </w:r>
      <w:r w:rsidR="009A6D5E" w:rsidRPr="00015F98">
        <w:rPr>
          <w:rFonts w:asciiTheme="minorHAnsi" w:eastAsia="MS Mincho" w:hAnsiTheme="minorHAnsi" w:cstheme="minorHAnsi"/>
          <w:color w:val="000000"/>
          <w:sz w:val="22"/>
          <w:szCs w:val="22"/>
          <w:lang w:eastAsia="ja-JP"/>
        </w:rPr>
        <w:t xml:space="preserve">the text to reflect the agreement </w:t>
      </w:r>
      <w:r w:rsidR="00833B12" w:rsidRPr="00015F98">
        <w:rPr>
          <w:rFonts w:asciiTheme="minorHAnsi" w:eastAsia="MS Mincho" w:hAnsiTheme="minorHAnsi" w:cstheme="minorHAnsi"/>
          <w:color w:val="000000"/>
          <w:sz w:val="22"/>
          <w:szCs w:val="22"/>
          <w:lang w:eastAsia="ja-JP"/>
        </w:rPr>
        <w:t xml:space="preserve">in 2022 </w:t>
      </w:r>
      <w:r w:rsidR="009A6D5E" w:rsidRPr="00015F98">
        <w:rPr>
          <w:rFonts w:asciiTheme="minorHAnsi" w:eastAsia="MS Mincho" w:hAnsiTheme="minorHAnsi" w:cstheme="minorHAnsi"/>
          <w:color w:val="000000"/>
          <w:sz w:val="22"/>
          <w:szCs w:val="22"/>
          <w:lang w:eastAsia="ja-JP"/>
        </w:rPr>
        <w:t>to narrow the scope and functions of the draft CMM</w:t>
      </w:r>
      <w:r w:rsidR="002C3D6D" w:rsidRPr="00015F98">
        <w:rPr>
          <w:rFonts w:asciiTheme="minorHAnsi" w:eastAsia="MS Mincho" w:hAnsiTheme="minorHAnsi" w:cstheme="minorHAnsi"/>
          <w:color w:val="000000"/>
          <w:sz w:val="22"/>
          <w:szCs w:val="22"/>
          <w:lang w:eastAsia="ja-JP"/>
        </w:rPr>
        <w:t>/Resolution</w:t>
      </w:r>
      <w:r w:rsidR="00FA33B6" w:rsidRPr="00015F98">
        <w:rPr>
          <w:rFonts w:asciiTheme="minorHAnsi" w:eastAsia="MS Mincho" w:hAnsiTheme="minorHAnsi" w:cstheme="minorHAnsi"/>
          <w:color w:val="000000"/>
          <w:sz w:val="22"/>
          <w:szCs w:val="22"/>
          <w:lang w:eastAsia="ja-JP"/>
        </w:rPr>
        <w:t>.</w:t>
      </w:r>
      <w:r w:rsidR="00CF6435" w:rsidRPr="00015F98">
        <w:rPr>
          <w:rFonts w:asciiTheme="minorHAnsi" w:eastAsia="MS Mincho" w:hAnsiTheme="minorHAnsi" w:cstheme="minorHAnsi"/>
          <w:color w:val="000000"/>
          <w:sz w:val="22"/>
          <w:szCs w:val="22"/>
          <w:lang w:eastAsia="ja-JP"/>
        </w:rPr>
        <w:t xml:space="preserve">  The </w:t>
      </w:r>
      <w:r w:rsidR="00D30A7B" w:rsidRPr="00015F98">
        <w:rPr>
          <w:rFonts w:asciiTheme="minorHAnsi" w:eastAsia="MS Mincho" w:hAnsiTheme="minorHAnsi" w:cstheme="minorHAnsi"/>
          <w:color w:val="000000"/>
          <w:sz w:val="22"/>
          <w:szCs w:val="22"/>
          <w:lang w:eastAsia="ja-JP"/>
        </w:rPr>
        <w:t>5</w:t>
      </w:r>
      <w:r w:rsidR="00D30A7B" w:rsidRPr="00015F98">
        <w:rPr>
          <w:rFonts w:asciiTheme="minorHAnsi" w:eastAsia="MS Mincho" w:hAnsiTheme="minorHAnsi" w:cstheme="minorHAnsi"/>
          <w:color w:val="000000"/>
          <w:sz w:val="22"/>
          <w:szCs w:val="22"/>
          <w:vertAlign w:val="superscript"/>
          <w:lang w:eastAsia="ja-JP"/>
        </w:rPr>
        <w:t>th</w:t>
      </w:r>
      <w:r w:rsidR="00D30A7B" w:rsidRPr="00015F98">
        <w:rPr>
          <w:rFonts w:asciiTheme="minorHAnsi" w:eastAsia="MS Mincho" w:hAnsiTheme="minorHAnsi" w:cstheme="minorHAnsi"/>
          <w:color w:val="000000"/>
          <w:sz w:val="22"/>
          <w:szCs w:val="22"/>
          <w:lang w:eastAsia="ja-JP"/>
        </w:rPr>
        <w:t xml:space="preserve"> CDS Technical meeting </w:t>
      </w:r>
      <w:r w:rsidR="00CF6435" w:rsidRPr="00015F98">
        <w:rPr>
          <w:rFonts w:asciiTheme="minorHAnsi" w:eastAsia="MS Mincho" w:hAnsiTheme="minorHAnsi" w:cstheme="minorHAnsi"/>
          <w:color w:val="000000"/>
          <w:sz w:val="22"/>
          <w:szCs w:val="22"/>
          <w:lang w:eastAsia="ja-JP"/>
        </w:rPr>
        <w:t xml:space="preserve">tentatively agreed to take a stepwise approach to determine the scope of application and to initially set the scope as covering international transactions. </w:t>
      </w:r>
      <w:r w:rsidR="00636BD8" w:rsidRPr="00015F98">
        <w:rPr>
          <w:rFonts w:asciiTheme="minorHAnsi" w:eastAsia="MS Mincho" w:hAnsiTheme="minorHAnsi" w:cstheme="minorHAnsi"/>
          <w:color w:val="000000"/>
          <w:sz w:val="22"/>
          <w:szCs w:val="22"/>
          <w:lang w:eastAsia="ja-JP"/>
        </w:rPr>
        <w:t xml:space="preserve"> </w:t>
      </w:r>
      <w:r w:rsidR="00CF6435" w:rsidRPr="00015F98">
        <w:rPr>
          <w:rFonts w:asciiTheme="minorHAnsi" w:eastAsia="MS Mincho" w:hAnsiTheme="minorHAnsi" w:cstheme="minorHAnsi"/>
          <w:color w:val="000000"/>
          <w:sz w:val="22"/>
          <w:szCs w:val="22"/>
          <w:lang w:eastAsia="ja-JP"/>
        </w:rPr>
        <w:t>The</w:t>
      </w:r>
      <w:r w:rsidR="00444A1C" w:rsidRPr="00015F98">
        <w:rPr>
          <w:rFonts w:asciiTheme="minorHAnsi" w:eastAsia="MS Mincho" w:hAnsiTheme="minorHAnsi" w:cstheme="minorHAnsi"/>
          <w:color w:val="000000"/>
          <w:sz w:val="22"/>
          <w:szCs w:val="22"/>
          <w:lang w:eastAsia="ja-JP"/>
        </w:rPr>
        <w:t xml:space="preserve"> 5</w:t>
      </w:r>
      <w:r w:rsidR="00444A1C" w:rsidRPr="00015F98">
        <w:rPr>
          <w:rFonts w:asciiTheme="minorHAnsi" w:eastAsia="MS Mincho" w:hAnsiTheme="minorHAnsi" w:cstheme="minorHAnsi"/>
          <w:color w:val="000000"/>
          <w:sz w:val="22"/>
          <w:szCs w:val="22"/>
          <w:vertAlign w:val="superscript"/>
          <w:lang w:eastAsia="ja-JP"/>
        </w:rPr>
        <w:t>th</w:t>
      </w:r>
      <w:r w:rsidR="00444A1C" w:rsidRPr="00015F98">
        <w:rPr>
          <w:rFonts w:asciiTheme="minorHAnsi" w:eastAsia="MS Mincho" w:hAnsiTheme="minorHAnsi" w:cstheme="minorHAnsi"/>
          <w:color w:val="000000"/>
          <w:sz w:val="22"/>
          <w:szCs w:val="22"/>
          <w:lang w:eastAsia="ja-JP"/>
        </w:rPr>
        <w:t xml:space="preserve"> CDS Technical meeting</w:t>
      </w:r>
      <w:r w:rsidR="00CF6435" w:rsidRPr="00015F98">
        <w:rPr>
          <w:rFonts w:asciiTheme="minorHAnsi" w:eastAsia="MS Mincho" w:hAnsiTheme="minorHAnsi" w:cstheme="minorHAnsi"/>
          <w:color w:val="000000"/>
          <w:sz w:val="22"/>
          <w:szCs w:val="22"/>
          <w:lang w:eastAsia="ja-JP"/>
        </w:rPr>
        <w:t xml:space="preserve"> also agreed to task the small working group to produce an amended draft CMM and to present it at the next CDS Technical meeting.</w:t>
      </w:r>
    </w:p>
    <w:p w14:paraId="4D4918FF" w14:textId="77777777" w:rsidR="00A1716A" w:rsidRPr="00015F98" w:rsidRDefault="00A1716A" w:rsidP="00015F98">
      <w:pPr>
        <w:widowControl w:val="0"/>
        <w:autoSpaceDE w:val="0"/>
        <w:autoSpaceDN w:val="0"/>
        <w:adjustRightInd w:val="0"/>
        <w:snapToGrid w:val="0"/>
        <w:ind w:left="0" w:firstLine="0"/>
        <w:rPr>
          <w:rFonts w:asciiTheme="minorHAnsi" w:eastAsia="MS Mincho" w:hAnsiTheme="minorHAnsi" w:cstheme="minorHAnsi"/>
          <w:color w:val="000000"/>
          <w:sz w:val="22"/>
          <w:szCs w:val="22"/>
          <w:lang w:eastAsia="ja-JP"/>
        </w:rPr>
      </w:pPr>
    </w:p>
    <w:p w14:paraId="0850BE24" w14:textId="77777777" w:rsidR="00A1716A" w:rsidRPr="00015F98" w:rsidRDefault="00A1716A" w:rsidP="00015F98">
      <w:pPr>
        <w:widowControl w:val="0"/>
        <w:autoSpaceDE w:val="0"/>
        <w:autoSpaceDN w:val="0"/>
        <w:adjustRightInd w:val="0"/>
        <w:snapToGrid w:val="0"/>
        <w:ind w:left="0" w:firstLine="0"/>
        <w:rPr>
          <w:rFonts w:asciiTheme="minorHAnsi" w:eastAsia="MS Mincho" w:hAnsiTheme="minorHAnsi" w:cstheme="minorHAnsi"/>
          <w:color w:val="000000"/>
          <w:sz w:val="22"/>
          <w:szCs w:val="22"/>
          <w:lang w:eastAsia="ja-JP"/>
        </w:rPr>
      </w:pPr>
      <w:r w:rsidRPr="00015F98">
        <w:rPr>
          <w:rFonts w:asciiTheme="minorHAnsi" w:eastAsia="MS Mincho" w:hAnsiTheme="minorHAnsi" w:cstheme="minorHAnsi"/>
          <w:color w:val="000000"/>
          <w:sz w:val="22"/>
          <w:szCs w:val="22"/>
          <w:lang w:eastAsia="ja-JP"/>
        </w:rPr>
        <w:t>Furthermore, at the 102</w:t>
      </w:r>
      <w:r w:rsidRPr="00015F98">
        <w:rPr>
          <w:rFonts w:asciiTheme="minorHAnsi" w:eastAsia="MS Mincho" w:hAnsiTheme="minorHAnsi" w:cstheme="minorHAnsi"/>
          <w:color w:val="000000"/>
          <w:sz w:val="22"/>
          <w:szCs w:val="22"/>
          <w:vertAlign w:val="superscript"/>
          <w:lang w:eastAsia="ja-JP"/>
        </w:rPr>
        <w:t>nd</w:t>
      </w:r>
      <w:r w:rsidRPr="00015F98">
        <w:rPr>
          <w:rFonts w:asciiTheme="minorHAnsi" w:eastAsia="MS Mincho" w:hAnsiTheme="minorHAnsi" w:cstheme="minorHAnsi"/>
          <w:color w:val="000000"/>
          <w:sz w:val="22"/>
          <w:szCs w:val="22"/>
          <w:lang w:eastAsia="ja-JP"/>
        </w:rPr>
        <w:t xml:space="preserve"> meeting of the IATTC in September 2024 and the 21</w:t>
      </w:r>
      <w:r w:rsidRPr="00015F98">
        <w:rPr>
          <w:rFonts w:asciiTheme="minorHAnsi" w:eastAsia="MS Mincho" w:hAnsiTheme="minorHAnsi" w:cstheme="minorHAnsi"/>
          <w:color w:val="000000"/>
          <w:sz w:val="22"/>
          <w:szCs w:val="22"/>
          <w:vertAlign w:val="superscript"/>
          <w:lang w:eastAsia="ja-JP"/>
        </w:rPr>
        <w:t>st</w:t>
      </w:r>
      <w:r w:rsidRPr="00015F98">
        <w:rPr>
          <w:rFonts w:asciiTheme="minorHAnsi" w:eastAsia="MS Mincho" w:hAnsiTheme="minorHAnsi" w:cstheme="minorHAnsi"/>
          <w:color w:val="000000"/>
          <w:sz w:val="22"/>
          <w:szCs w:val="22"/>
          <w:lang w:eastAsia="ja-JP"/>
        </w:rPr>
        <w:t xml:space="preserve"> regular session of the WCPFC in December 2024, the CPCs/CCMs agreed to consider the establishment of a CDS for Pacific bluefin tuna fisheries in the EPO/WCPO by 31 December 2026.</w:t>
      </w:r>
    </w:p>
    <w:p w14:paraId="416D1B42" w14:textId="77777777" w:rsidR="00FA33B6" w:rsidRPr="00015F98" w:rsidRDefault="00FA33B6" w:rsidP="00015F98">
      <w:pPr>
        <w:widowControl w:val="0"/>
        <w:autoSpaceDE w:val="0"/>
        <w:autoSpaceDN w:val="0"/>
        <w:adjustRightInd w:val="0"/>
        <w:snapToGrid w:val="0"/>
        <w:ind w:left="0" w:firstLine="0"/>
        <w:rPr>
          <w:rFonts w:asciiTheme="minorHAnsi" w:eastAsia="MS Mincho" w:hAnsiTheme="minorHAnsi" w:cstheme="minorHAnsi"/>
          <w:color w:val="000000"/>
          <w:sz w:val="22"/>
          <w:szCs w:val="22"/>
          <w:lang w:eastAsia="ja-JP"/>
        </w:rPr>
      </w:pPr>
    </w:p>
    <w:p w14:paraId="638EBA2A" w14:textId="54FE8E89" w:rsidR="00FA33B6" w:rsidRPr="00015F98" w:rsidRDefault="00186D9E" w:rsidP="00015F98">
      <w:pPr>
        <w:widowControl w:val="0"/>
        <w:autoSpaceDE w:val="0"/>
        <w:autoSpaceDN w:val="0"/>
        <w:adjustRightInd w:val="0"/>
        <w:snapToGrid w:val="0"/>
        <w:ind w:left="0" w:firstLine="0"/>
        <w:rPr>
          <w:rFonts w:asciiTheme="minorHAnsi" w:eastAsia="MS Mincho" w:hAnsiTheme="minorHAnsi" w:cstheme="minorHAnsi"/>
          <w:color w:val="000000"/>
          <w:sz w:val="22"/>
          <w:szCs w:val="22"/>
          <w:lang w:eastAsia="ja-JP"/>
        </w:rPr>
      </w:pPr>
      <w:proofErr w:type="gramStart"/>
      <w:r w:rsidRPr="00015F98">
        <w:rPr>
          <w:rFonts w:asciiTheme="minorHAnsi" w:eastAsia="MS Mincho" w:hAnsiTheme="minorHAnsi" w:cstheme="minorHAnsi"/>
          <w:color w:val="000000"/>
          <w:sz w:val="22"/>
          <w:szCs w:val="22"/>
          <w:lang w:eastAsia="ja-JP"/>
        </w:rPr>
        <w:t>In light of</w:t>
      </w:r>
      <w:proofErr w:type="gramEnd"/>
      <w:r w:rsidRPr="00015F98">
        <w:rPr>
          <w:rFonts w:asciiTheme="minorHAnsi" w:eastAsia="MS Mincho" w:hAnsiTheme="minorHAnsi" w:cstheme="minorHAnsi"/>
          <w:color w:val="000000"/>
          <w:sz w:val="22"/>
          <w:szCs w:val="22"/>
          <w:lang w:eastAsia="ja-JP"/>
        </w:rPr>
        <w:t xml:space="preserve"> </w:t>
      </w:r>
      <w:proofErr w:type="gramStart"/>
      <w:r w:rsidRPr="00015F98">
        <w:rPr>
          <w:rFonts w:asciiTheme="minorHAnsi" w:eastAsia="MS Mincho" w:hAnsiTheme="minorHAnsi" w:cstheme="minorHAnsi"/>
          <w:color w:val="000000"/>
          <w:sz w:val="22"/>
          <w:szCs w:val="22"/>
          <w:lang w:eastAsia="ja-JP"/>
        </w:rPr>
        <w:t>these</w:t>
      </w:r>
      <w:proofErr w:type="gramEnd"/>
      <w:r w:rsidRPr="00015F98">
        <w:rPr>
          <w:rFonts w:asciiTheme="minorHAnsi" w:eastAsia="MS Mincho" w:hAnsiTheme="minorHAnsi" w:cstheme="minorHAnsi"/>
          <w:color w:val="000000"/>
          <w:sz w:val="22"/>
          <w:szCs w:val="22"/>
          <w:lang w:eastAsia="ja-JP"/>
        </w:rPr>
        <w:t xml:space="preserve"> progress, the small working group wishes to submit the amended working draft CMM/Resolution as attached.  </w:t>
      </w:r>
      <w:r w:rsidR="00FA33B6" w:rsidRPr="00015F98">
        <w:rPr>
          <w:rFonts w:asciiTheme="minorHAnsi" w:eastAsia="MS Mincho" w:hAnsiTheme="minorHAnsi" w:cstheme="minorHAnsi"/>
          <w:color w:val="000000"/>
          <w:sz w:val="22"/>
          <w:szCs w:val="22"/>
          <w:lang w:eastAsia="ja-JP"/>
        </w:rPr>
        <w:t xml:space="preserve">This working draft </w:t>
      </w:r>
      <w:r w:rsidR="005559C5" w:rsidRPr="00015F98">
        <w:rPr>
          <w:rFonts w:asciiTheme="minorHAnsi" w:eastAsia="MS Mincho" w:hAnsiTheme="minorHAnsi" w:cstheme="minorHAnsi"/>
          <w:color w:val="000000"/>
          <w:sz w:val="22"/>
          <w:szCs w:val="22"/>
          <w:lang w:eastAsia="ja-JP"/>
        </w:rPr>
        <w:t>has not received any authorization</w:t>
      </w:r>
      <w:r w:rsidR="000D52D3" w:rsidRPr="00015F98">
        <w:rPr>
          <w:rFonts w:asciiTheme="minorHAnsi" w:eastAsia="MS Mincho" w:hAnsiTheme="minorHAnsi" w:cstheme="minorHAnsi"/>
          <w:color w:val="000000"/>
          <w:sz w:val="22"/>
          <w:szCs w:val="22"/>
          <w:lang w:eastAsia="ja-JP"/>
        </w:rPr>
        <w:t xml:space="preserve"> f</w:t>
      </w:r>
      <w:r w:rsidR="00BD71EF" w:rsidRPr="00015F98">
        <w:rPr>
          <w:rFonts w:asciiTheme="minorHAnsi" w:eastAsia="MS Mincho" w:hAnsiTheme="minorHAnsi" w:cstheme="minorHAnsi"/>
          <w:color w:val="000000"/>
          <w:sz w:val="22"/>
          <w:szCs w:val="22"/>
          <w:lang w:eastAsia="ja-JP"/>
        </w:rPr>
        <w:t>ro</w:t>
      </w:r>
      <w:r w:rsidR="000D52D3" w:rsidRPr="00015F98">
        <w:rPr>
          <w:rFonts w:asciiTheme="minorHAnsi" w:eastAsia="MS Mincho" w:hAnsiTheme="minorHAnsi" w:cstheme="minorHAnsi"/>
          <w:color w:val="000000"/>
          <w:sz w:val="22"/>
          <w:szCs w:val="22"/>
          <w:lang w:eastAsia="ja-JP"/>
        </w:rPr>
        <w:t xml:space="preserve">m the </w:t>
      </w:r>
      <w:r w:rsidR="00456AC3" w:rsidRPr="00015F98">
        <w:rPr>
          <w:rFonts w:asciiTheme="minorHAnsi" w:eastAsia="MS Mincho" w:hAnsiTheme="minorHAnsi" w:cstheme="minorHAnsi"/>
          <w:color w:val="000000"/>
          <w:sz w:val="22"/>
          <w:szCs w:val="22"/>
          <w:lang w:eastAsia="ja-JP"/>
        </w:rPr>
        <w:t xml:space="preserve">virtual working group or small working group established </w:t>
      </w:r>
      <w:r w:rsidR="000D52D3" w:rsidRPr="00015F98">
        <w:rPr>
          <w:rFonts w:asciiTheme="minorHAnsi" w:eastAsia="MS Mincho" w:hAnsiTheme="minorHAnsi" w:cstheme="minorHAnsi"/>
          <w:color w:val="000000"/>
          <w:sz w:val="22"/>
          <w:szCs w:val="22"/>
          <w:lang w:eastAsia="ja-JP"/>
        </w:rPr>
        <w:t xml:space="preserve">under the CDS Technical meeting.  Rather, </w:t>
      </w:r>
      <w:r w:rsidR="00BF1B8B" w:rsidRPr="00015F98">
        <w:rPr>
          <w:rFonts w:asciiTheme="minorHAnsi" w:eastAsia="MS Mincho" w:hAnsiTheme="minorHAnsi" w:cstheme="minorHAnsi"/>
          <w:color w:val="000000"/>
          <w:sz w:val="22"/>
          <w:szCs w:val="22"/>
          <w:lang w:eastAsia="ja-JP"/>
        </w:rPr>
        <w:t>this document was created</w:t>
      </w:r>
      <w:r w:rsidR="000D52D3" w:rsidRPr="00015F98">
        <w:rPr>
          <w:rFonts w:asciiTheme="minorHAnsi" w:eastAsia="MS Mincho" w:hAnsiTheme="minorHAnsi" w:cstheme="minorHAnsi"/>
          <w:color w:val="000000"/>
          <w:sz w:val="22"/>
          <w:szCs w:val="22"/>
          <w:lang w:eastAsia="ja-JP"/>
        </w:rPr>
        <w:t xml:space="preserve"> for the purpose of having a basis </w:t>
      </w:r>
      <w:r w:rsidR="00487E9E" w:rsidRPr="00015F98">
        <w:rPr>
          <w:rFonts w:asciiTheme="minorHAnsi" w:eastAsia="MS Mincho" w:hAnsiTheme="minorHAnsi" w:cstheme="minorHAnsi"/>
          <w:color w:val="000000"/>
          <w:sz w:val="22"/>
          <w:szCs w:val="22"/>
          <w:lang w:eastAsia="ja-JP"/>
        </w:rPr>
        <w:t xml:space="preserve">for further discussion at the </w:t>
      </w:r>
      <w:r w:rsidRPr="00015F98">
        <w:rPr>
          <w:rFonts w:asciiTheme="minorHAnsi" w:eastAsia="MS Mincho" w:hAnsiTheme="minorHAnsi" w:cstheme="minorHAnsi"/>
          <w:color w:val="000000"/>
          <w:sz w:val="22"/>
          <w:szCs w:val="22"/>
          <w:lang w:eastAsia="ja-JP"/>
        </w:rPr>
        <w:t>6</w:t>
      </w:r>
      <w:r w:rsidR="00B27495" w:rsidRPr="00015F98">
        <w:rPr>
          <w:rFonts w:asciiTheme="minorHAnsi" w:eastAsia="MS Mincho" w:hAnsiTheme="minorHAnsi" w:cstheme="minorHAnsi"/>
          <w:color w:val="000000"/>
          <w:sz w:val="22"/>
          <w:szCs w:val="22"/>
          <w:vertAlign w:val="superscript"/>
          <w:lang w:eastAsia="ja-JP"/>
        </w:rPr>
        <w:t>th</w:t>
      </w:r>
      <w:r w:rsidR="00B27495" w:rsidRPr="00015F98">
        <w:rPr>
          <w:rFonts w:asciiTheme="minorHAnsi" w:eastAsia="MS Mincho" w:hAnsiTheme="minorHAnsi" w:cstheme="minorHAnsi"/>
          <w:color w:val="000000"/>
          <w:sz w:val="22"/>
          <w:szCs w:val="22"/>
          <w:lang w:eastAsia="ja-JP"/>
        </w:rPr>
        <w:t xml:space="preserve"> CDS Technical meeting</w:t>
      </w:r>
      <w:r w:rsidR="00487E9E" w:rsidRPr="00015F98">
        <w:rPr>
          <w:rFonts w:asciiTheme="minorHAnsi" w:eastAsia="MS Mincho" w:hAnsiTheme="minorHAnsi" w:cstheme="minorHAnsi"/>
          <w:color w:val="000000"/>
          <w:sz w:val="22"/>
          <w:szCs w:val="22"/>
          <w:lang w:eastAsia="ja-JP"/>
        </w:rPr>
        <w:t xml:space="preserve"> and thereafter</w:t>
      </w:r>
      <w:r w:rsidR="00A213E8" w:rsidRPr="00015F98">
        <w:rPr>
          <w:rFonts w:asciiTheme="minorHAnsi" w:eastAsia="MS Mincho" w:hAnsiTheme="minorHAnsi" w:cstheme="minorHAnsi"/>
          <w:color w:val="000000"/>
          <w:sz w:val="22"/>
          <w:szCs w:val="22"/>
          <w:lang w:eastAsia="ja-JP"/>
        </w:rPr>
        <w:t>.</w:t>
      </w:r>
    </w:p>
    <w:p w14:paraId="7ACE0443" w14:textId="54DCC8A1" w:rsidR="003D6C4F" w:rsidRPr="00015F98" w:rsidRDefault="003D6C4F" w:rsidP="00015F98">
      <w:pPr>
        <w:widowControl w:val="0"/>
        <w:autoSpaceDE w:val="0"/>
        <w:autoSpaceDN w:val="0"/>
        <w:adjustRightInd w:val="0"/>
        <w:snapToGrid w:val="0"/>
        <w:ind w:left="0" w:firstLine="0"/>
        <w:rPr>
          <w:rFonts w:asciiTheme="minorHAnsi" w:eastAsia="MS Mincho" w:hAnsiTheme="minorHAnsi" w:cstheme="minorHAnsi"/>
          <w:b/>
          <w:sz w:val="22"/>
          <w:szCs w:val="22"/>
          <w:u w:val="single"/>
          <w:lang w:eastAsia="ja-JP"/>
        </w:rPr>
      </w:pPr>
    </w:p>
    <w:p w14:paraId="2C204137" w14:textId="77777777" w:rsidR="00B340C9" w:rsidRPr="00015F98" w:rsidRDefault="00B340C9" w:rsidP="00015F98">
      <w:pPr>
        <w:adjustRightInd w:val="0"/>
        <w:snapToGrid w:val="0"/>
        <w:ind w:left="0" w:firstLine="0"/>
        <w:jc w:val="left"/>
        <w:rPr>
          <w:rFonts w:asciiTheme="minorHAnsi" w:eastAsia="MS Mincho" w:hAnsiTheme="minorHAnsi" w:cstheme="minorHAnsi"/>
          <w:b/>
          <w:sz w:val="22"/>
          <w:szCs w:val="22"/>
          <w:u w:val="single"/>
          <w:lang w:eastAsia="ja-JP"/>
        </w:rPr>
      </w:pPr>
      <w:r w:rsidRPr="00015F98">
        <w:rPr>
          <w:rFonts w:asciiTheme="minorHAnsi" w:eastAsia="MS Mincho" w:hAnsiTheme="minorHAnsi" w:cstheme="minorHAnsi"/>
          <w:b/>
          <w:sz w:val="22"/>
          <w:szCs w:val="22"/>
          <w:u w:val="single"/>
          <w:lang w:eastAsia="ja-JP"/>
        </w:rPr>
        <w:br w:type="page"/>
      </w:r>
    </w:p>
    <w:p w14:paraId="3E9A26AD" w14:textId="7B16286F" w:rsidR="00F969DC" w:rsidRPr="00015F98" w:rsidRDefault="00290738" w:rsidP="00015F98">
      <w:pPr>
        <w:adjustRightInd w:val="0"/>
        <w:snapToGrid w:val="0"/>
        <w:ind w:left="0" w:firstLine="0"/>
        <w:jc w:val="left"/>
        <w:rPr>
          <w:rFonts w:asciiTheme="minorHAnsi" w:eastAsia="MS Mincho" w:hAnsiTheme="minorHAnsi" w:cstheme="minorHAnsi"/>
          <w:b/>
          <w:bCs/>
          <w:sz w:val="22"/>
          <w:szCs w:val="22"/>
          <w:lang w:eastAsia="ja-JP"/>
        </w:rPr>
      </w:pPr>
      <w:r w:rsidRPr="00015F98">
        <w:rPr>
          <w:rFonts w:asciiTheme="minorHAnsi" w:eastAsia="MS Mincho" w:hAnsiTheme="minorHAnsi" w:cstheme="minorHAnsi"/>
          <w:b/>
          <w:bCs/>
          <w:sz w:val="22"/>
          <w:szCs w:val="22"/>
          <w:lang w:eastAsia="ja-JP"/>
        </w:rPr>
        <w:lastRenderedPageBreak/>
        <w:t>Part I: General Provisions and Application</w:t>
      </w:r>
    </w:p>
    <w:p w14:paraId="3492B741" w14:textId="77777777" w:rsidR="00C14613" w:rsidRPr="00015F98" w:rsidRDefault="00C14613" w:rsidP="00015F98">
      <w:pPr>
        <w:adjustRightInd w:val="0"/>
        <w:snapToGrid w:val="0"/>
        <w:ind w:left="0" w:firstLine="0"/>
        <w:jc w:val="left"/>
        <w:rPr>
          <w:rFonts w:asciiTheme="minorHAnsi" w:eastAsia="MS Mincho" w:hAnsiTheme="minorHAnsi" w:cstheme="minorHAnsi"/>
          <w:b/>
          <w:bCs/>
          <w:sz w:val="22"/>
          <w:szCs w:val="22"/>
          <w:lang w:eastAsia="ja-JP"/>
        </w:rPr>
      </w:pPr>
    </w:p>
    <w:p w14:paraId="6CD34BC7" w14:textId="24A3088E" w:rsidR="00C14613" w:rsidRPr="00015F98" w:rsidRDefault="00290738" w:rsidP="00015F98">
      <w:pPr>
        <w:pStyle w:val="ListParagraph"/>
        <w:numPr>
          <w:ilvl w:val="0"/>
          <w:numId w:val="3"/>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The objective of </w:t>
      </w:r>
      <w:r w:rsidR="0076525C" w:rsidRPr="00015F98">
        <w:rPr>
          <w:rFonts w:asciiTheme="minorHAnsi" w:eastAsia="MS Mincho" w:hAnsiTheme="minorHAnsi" w:cstheme="minorHAnsi"/>
          <w:sz w:val="22"/>
          <w:szCs w:val="22"/>
          <w:lang w:eastAsia="ja-JP"/>
        </w:rPr>
        <w:t xml:space="preserve">the </w:t>
      </w:r>
      <w:r w:rsidRPr="00015F98">
        <w:rPr>
          <w:rFonts w:asciiTheme="minorHAnsi" w:eastAsia="MS Mincho" w:hAnsiTheme="minorHAnsi" w:cstheme="minorHAnsi"/>
          <w:sz w:val="22"/>
          <w:szCs w:val="22"/>
          <w:lang w:eastAsia="ja-JP"/>
        </w:rPr>
        <w:t>Pacific bluefin tuna Catch Documentation (PBCD) program is to identify the origin and movement of Pacific bluefin tuna</w:t>
      </w:r>
      <w:r w:rsidR="007F5C58" w:rsidRPr="00015F98">
        <w:rPr>
          <w:rFonts w:asciiTheme="minorHAnsi" w:eastAsia="MS Mincho" w:hAnsiTheme="minorHAnsi" w:cstheme="minorHAnsi"/>
          <w:sz w:val="22"/>
          <w:szCs w:val="22"/>
          <w:lang w:eastAsia="ja-JP"/>
        </w:rPr>
        <w:t xml:space="preserve"> (PBF)</w:t>
      </w:r>
      <w:r w:rsidRPr="00015F98">
        <w:rPr>
          <w:rFonts w:asciiTheme="minorHAnsi" w:eastAsia="MS Mincho" w:hAnsiTheme="minorHAnsi" w:cstheme="minorHAnsi"/>
          <w:sz w:val="22"/>
          <w:szCs w:val="22"/>
          <w:lang w:eastAsia="ja-JP"/>
        </w:rPr>
        <w:t xml:space="preserve"> </w:t>
      </w:r>
      <w:proofErr w:type="gramStart"/>
      <w:r w:rsidRPr="00015F98">
        <w:rPr>
          <w:rFonts w:asciiTheme="minorHAnsi" w:eastAsia="MS Mincho" w:hAnsiTheme="minorHAnsi" w:cstheme="minorHAnsi"/>
          <w:sz w:val="22"/>
          <w:szCs w:val="22"/>
          <w:lang w:eastAsia="ja-JP"/>
        </w:rPr>
        <w:t>in order to</w:t>
      </w:r>
      <w:proofErr w:type="gramEnd"/>
      <w:r w:rsidRPr="00015F98">
        <w:rPr>
          <w:rFonts w:asciiTheme="minorHAnsi" w:eastAsia="MS Mincho" w:hAnsiTheme="minorHAnsi" w:cstheme="minorHAnsi"/>
          <w:sz w:val="22"/>
          <w:szCs w:val="22"/>
          <w:lang w:eastAsia="ja-JP"/>
        </w:rPr>
        <w:t xml:space="preserve"> support the implementation of Conservation and Management Measure (CMM)/Resolution for </w:t>
      </w:r>
      <w:r w:rsidR="00DB1A07" w:rsidRPr="00015F98">
        <w:rPr>
          <w:rFonts w:asciiTheme="minorHAnsi" w:eastAsia="MS Mincho" w:hAnsiTheme="minorHAnsi" w:cstheme="minorHAnsi"/>
          <w:sz w:val="22"/>
          <w:szCs w:val="22"/>
          <w:lang w:eastAsia="ja-JP"/>
        </w:rPr>
        <w:t>PBF</w:t>
      </w:r>
      <w:r w:rsidRPr="00015F98">
        <w:rPr>
          <w:rFonts w:asciiTheme="minorHAnsi" w:eastAsia="MS Mincho" w:hAnsiTheme="minorHAnsi" w:cstheme="minorHAnsi"/>
          <w:sz w:val="22"/>
          <w:szCs w:val="22"/>
          <w:lang w:eastAsia="ja-JP"/>
        </w:rPr>
        <w:t xml:space="preserve">, including by providing a tool to assist in combating IUU fishing. </w:t>
      </w:r>
    </w:p>
    <w:p w14:paraId="174E9C80" w14:textId="77777777" w:rsidR="003B04CC" w:rsidRPr="00015F98" w:rsidRDefault="003B04CC" w:rsidP="00015F98">
      <w:pPr>
        <w:adjustRightInd w:val="0"/>
        <w:snapToGrid w:val="0"/>
        <w:ind w:left="220" w:hangingChars="100" w:hanging="220"/>
        <w:jc w:val="left"/>
        <w:rPr>
          <w:rFonts w:asciiTheme="minorHAnsi" w:eastAsia="MS Mincho" w:hAnsiTheme="minorHAnsi" w:cstheme="minorHAnsi"/>
          <w:sz w:val="22"/>
          <w:szCs w:val="22"/>
          <w:lang w:eastAsia="ja-JP"/>
        </w:rPr>
      </w:pPr>
    </w:p>
    <w:p w14:paraId="27CD1064" w14:textId="4105CC40" w:rsidR="00290738" w:rsidRPr="00015F98" w:rsidRDefault="00ED0E8F" w:rsidP="00015F98">
      <w:pPr>
        <w:pStyle w:val="ListParagraph"/>
        <w:numPr>
          <w:ilvl w:val="0"/>
          <w:numId w:val="3"/>
        </w:numPr>
        <w:adjustRightInd w:val="0"/>
        <w:snapToGrid w:val="0"/>
        <w:rPr>
          <w:rFonts w:asciiTheme="minorHAnsi" w:eastAsia="MS Mincho" w:hAnsiTheme="minorHAnsi" w:cstheme="minorHAnsi"/>
          <w:sz w:val="22"/>
          <w:szCs w:val="22"/>
          <w:lang w:eastAsia="ja-JP"/>
        </w:rPr>
      </w:pPr>
      <w:bookmarkStart w:id="0" w:name="_Hlk200401919"/>
      <w:r w:rsidRPr="00015F98">
        <w:rPr>
          <w:rFonts w:asciiTheme="minorHAnsi" w:eastAsia="MS Mincho" w:hAnsiTheme="minorHAnsi" w:cstheme="minorHAnsi"/>
          <w:sz w:val="22"/>
          <w:szCs w:val="22"/>
          <w:lang w:eastAsia="ja-JP"/>
        </w:rPr>
        <w:t>This CMM/Resolution</w:t>
      </w:r>
      <w:r w:rsidR="00290738" w:rsidRPr="00015F98">
        <w:rPr>
          <w:rFonts w:asciiTheme="minorHAnsi" w:eastAsia="MS Mincho" w:hAnsiTheme="minorHAnsi" w:cstheme="minorHAnsi"/>
          <w:sz w:val="22"/>
          <w:szCs w:val="22"/>
          <w:lang w:eastAsia="ja-JP"/>
        </w:rPr>
        <w:t xml:space="preserve"> applies to </w:t>
      </w:r>
      <w:r w:rsidR="00982480" w:rsidRPr="00015F98">
        <w:rPr>
          <w:rFonts w:asciiTheme="minorHAnsi" w:eastAsia="MS Mincho" w:hAnsiTheme="minorHAnsi" w:cstheme="minorHAnsi"/>
          <w:sz w:val="22"/>
          <w:szCs w:val="22"/>
          <w:lang w:eastAsia="ja-JP"/>
        </w:rPr>
        <w:t>PBF</w:t>
      </w:r>
      <w:r w:rsidR="00951EC0" w:rsidRPr="00015F98">
        <w:rPr>
          <w:rFonts w:asciiTheme="minorHAnsi" w:eastAsia="MS Mincho" w:hAnsiTheme="minorHAnsi" w:cstheme="minorHAnsi"/>
          <w:sz w:val="22"/>
          <w:szCs w:val="22"/>
          <w:lang w:eastAsia="ja-JP"/>
        </w:rPr>
        <w:t xml:space="preserve">, </w:t>
      </w:r>
      <w:r w:rsidR="00290738" w:rsidRPr="00015F98">
        <w:rPr>
          <w:rFonts w:asciiTheme="minorHAnsi" w:eastAsia="MS Mincho" w:hAnsiTheme="minorHAnsi" w:cstheme="minorHAnsi"/>
          <w:sz w:val="22"/>
          <w:szCs w:val="22"/>
          <w:lang w:eastAsia="ja-JP"/>
        </w:rPr>
        <w:t xml:space="preserve">except for </w:t>
      </w:r>
      <w:r w:rsidR="0076525C" w:rsidRPr="00015F98">
        <w:rPr>
          <w:rFonts w:asciiTheme="minorHAnsi" w:eastAsia="MS Mincho" w:hAnsiTheme="minorHAnsi" w:cstheme="minorHAnsi"/>
          <w:sz w:val="22"/>
          <w:szCs w:val="22"/>
          <w:lang w:eastAsia="ja-JP"/>
        </w:rPr>
        <w:t>those</w:t>
      </w:r>
      <w:r w:rsidR="00290738" w:rsidRPr="00015F98">
        <w:rPr>
          <w:rFonts w:asciiTheme="minorHAnsi" w:eastAsia="MS Mincho" w:hAnsiTheme="minorHAnsi" w:cstheme="minorHAnsi"/>
          <w:sz w:val="22"/>
          <w:szCs w:val="22"/>
          <w:lang w:eastAsia="ja-JP"/>
        </w:rPr>
        <w:t xml:space="preserve"> captured in sport and recreational fisheries </w:t>
      </w:r>
      <w:r w:rsidR="00233843" w:rsidRPr="00015F98">
        <w:rPr>
          <w:rFonts w:asciiTheme="minorHAnsi" w:eastAsia="MS Mincho" w:hAnsiTheme="minorHAnsi" w:cstheme="minorHAnsi"/>
          <w:sz w:val="22"/>
          <w:szCs w:val="22"/>
          <w:lang w:eastAsia="ja-JP"/>
        </w:rPr>
        <w:t>when their sales are prohibited</w:t>
      </w:r>
      <w:r w:rsidR="00290738" w:rsidRPr="00015F98">
        <w:rPr>
          <w:rFonts w:asciiTheme="minorHAnsi" w:eastAsia="MS Mincho" w:hAnsiTheme="minorHAnsi" w:cstheme="minorHAnsi"/>
          <w:sz w:val="22"/>
          <w:szCs w:val="22"/>
          <w:lang w:eastAsia="ja-JP"/>
        </w:rPr>
        <w:t>.</w:t>
      </w:r>
    </w:p>
    <w:bookmarkEnd w:id="0"/>
    <w:p w14:paraId="2FA55134" w14:textId="77777777" w:rsidR="00B611DD" w:rsidRPr="00015F98" w:rsidRDefault="00B611DD" w:rsidP="00015F98">
      <w:pPr>
        <w:adjustRightInd w:val="0"/>
        <w:snapToGrid w:val="0"/>
        <w:ind w:left="220" w:hangingChars="100" w:hanging="220"/>
        <w:jc w:val="left"/>
        <w:rPr>
          <w:rFonts w:asciiTheme="minorHAnsi" w:eastAsia="MS Mincho" w:hAnsiTheme="minorHAnsi" w:cstheme="minorHAnsi"/>
          <w:sz w:val="22"/>
          <w:szCs w:val="22"/>
          <w:lang w:eastAsia="ja-JP"/>
        </w:rPr>
      </w:pPr>
    </w:p>
    <w:p w14:paraId="7EE1DDCC" w14:textId="3A0EEB0B" w:rsidR="003B04CC" w:rsidRPr="00015F98" w:rsidRDefault="00951EC0" w:rsidP="00015F98">
      <w:pPr>
        <w:pStyle w:val="ListParagraph"/>
        <w:numPr>
          <w:ilvl w:val="0"/>
          <w:numId w:val="3"/>
        </w:numPr>
        <w:adjustRightInd w:val="0"/>
        <w:snapToGrid w:val="0"/>
        <w:jc w:val="left"/>
        <w:rPr>
          <w:rFonts w:asciiTheme="minorHAnsi" w:eastAsia="MS Mincho" w:hAnsiTheme="minorHAnsi" w:cstheme="minorHAnsi"/>
          <w:sz w:val="22"/>
          <w:szCs w:val="22"/>
          <w:lang w:eastAsia="ja-JP"/>
        </w:rPr>
      </w:pPr>
      <w:proofErr w:type="gramStart"/>
      <w:r w:rsidRPr="00015F98">
        <w:rPr>
          <w:rFonts w:asciiTheme="minorHAnsi" w:eastAsia="MS Mincho" w:hAnsiTheme="minorHAnsi" w:cstheme="minorHAnsi"/>
          <w:sz w:val="22"/>
          <w:szCs w:val="22"/>
          <w:lang w:eastAsia="ja-JP"/>
        </w:rPr>
        <w:t>For the purpose of</w:t>
      </w:r>
      <w:proofErr w:type="gramEnd"/>
      <w:r w:rsidRPr="00015F98">
        <w:rPr>
          <w:rFonts w:asciiTheme="minorHAnsi" w:eastAsia="MS Mincho" w:hAnsiTheme="minorHAnsi" w:cstheme="minorHAnsi"/>
          <w:sz w:val="22"/>
          <w:szCs w:val="22"/>
          <w:lang w:eastAsia="ja-JP"/>
        </w:rPr>
        <w:t xml:space="preserve"> </w:t>
      </w:r>
      <w:r w:rsidR="00ED0E8F" w:rsidRPr="00015F98">
        <w:rPr>
          <w:rFonts w:asciiTheme="minorHAnsi" w:eastAsia="MS Mincho" w:hAnsiTheme="minorHAnsi" w:cstheme="minorHAnsi"/>
          <w:sz w:val="22"/>
          <w:szCs w:val="22"/>
          <w:lang w:eastAsia="ja-JP"/>
        </w:rPr>
        <w:t>this CMM/Resolution</w:t>
      </w:r>
      <w:r w:rsidRPr="00015F98">
        <w:rPr>
          <w:rFonts w:asciiTheme="minorHAnsi" w:eastAsia="MS Mincho" w:hAnsiTheme="minorHAnsi" w:cstheme="minorHAnsi"/>
          <w:sz w:val="22"/>
          <w:szCs w:val="22"/>
          <w:lang w:eastAsia="ja-JP"/>
        </w:rPr>
        <w:t>:</w:t>
      </w:r>
    </w:p>
    <w:p w14:paraId="5E1ADDC2" w14:textId="77777777" w:rsidR="008606C4" w:rsidRPr="00015F98" w:rsidRDefault="00951EC0" w:rsidP="00015F98">
      <w:pPr>
        <w:pStyle w:val="ListParagraph"/>
        <w:numPr>
          <w:ilvl w:val="1"/>
          <w:numId w:val="4"/>
        </w:numPr>
        <w:adjustRightInd w:val="0"/>
        <w:snapToGrid w:val="0"/>
        <w:ind w:left="884"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w:t>
      </w:r>
      <w:r w:rsidR="00862F0C" w:rsidRPr="00015F98">
        <w:rPr>
          <w:rFonts w:asciiTheme="minorHAnsi" w:eastAsia="MS Mincho" w:hAnsiTheme="minorHAnsi" w:cstheme="minorHAnsi"/>
          <w:sz w:val="22"/>
          <w:szCs w:val="22"/>
          <w:lang w:eastAsia="ja-JP"/>
        </w:rPr>
        <w:t>Catch</w:t>
      </w:r>
      <w:r w:rsidRPr="00015F98">
        <w:rPr>
          <w:rFonts w:asciiTheme="minorHAnsi" w:eastAsia="MS Mincho" w:hAnsiTheme="minorHAnsi" w:cstheme="minorHAnsi"/>
          <w:sz w:val="22"/>
          <w:szCs w:val="22"/>
          <w:lang w:eastAsia="ja-JP"/>
        </w:rPr>
        <w:t xml:space="preserve">” means: </w:t>
      </w:r>
    </w:p>
    <w:p w14:paraId="184E1F80" w14:textId="3A8632E6" w:rsidR="00862F0C" w:rsidRPr="00015F98" w:rsidRDefault="008606C4" w:rsidP="00015F98">
      <w:pPr>
        <w:pStyle w:val="ListParagraph"/>
        <w:adjustRightInd w:val="0"/>
        <w:snapToGrid w:val="0"/>
        <w:ind w:left="880" w:firstLine="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Commercial wild capture of </w:t>
      </w:r>
      <w:r w:rsidR="00525B46" w:rsidRPr="00015F98">
        <w:rPr>
          <w:rFonts w:asciiTheme="minorHAnsi" w:eastAsia="MS Mincho" w:hAnsiTheme="minorHAnsi" w:cstheme="minorHAnsi"/>
          <w:sz w:val="22"/>
          <w:szCs w:val="22"/>
          <w:lang w:eastAsia="ja-JP"/>
        </w:rPr>
        <w:t>PBF</w:t>
      </w:r>
      <w:r w:rsidRPr="00015F98">
        <w:rPr>
          <w:rFonts w:asciiTheme="minorHAnsi" w:eastAsia="MS Mincho" w:hAnsiTheme="minorHAnsi" w:cstheme="minorHAnsi"/>
          <w:sz w:val="22"/>
          <w:szCs w:val="22"/>
          <w:lang w:eastAsia="ja-JP"/>
        </w:rPr>
        <w:t xml:space="preserve">, except </w:t>
      </w:r>
      <w:r w:rsidR="0076525C" w:rsidRPr="00015F98">
        <w:rPr>
          <w:rFonts w:asciiTheme="minorHAnsi" w:eastAsia="MS Mincho" w:hAnsiTheme="minorHAnsi" w:cstheme="minorHAnsi"/>
          <w:sz w:val="22"/>
          <w:szCs w:val="22"/>
          <w:lang w:eastAsia="ja-JP"/>
        </w:rPr>
        <w:t>when</w:t>
      </w:r>
      <w:r w:rsidRPr="00015F98">
        <w:rPr>
          <w:rFonts w:asciiTheme="minorHAnsi" w:eastAsia="MS Mincho" w:hAnsiTheme="minorHAnsi" w:cstheme="minorHAnsi"/>
          <w:sz w:val="22"/>
          <w:szCs w:val="22"/>
          <w:lang w:eastAsia="ja-JP"/>
        </w:rPr>
        <w:t xml:space="preserve"> </w:t>
      </w:r>
      <w:r w:rsidR="0076525C" w:rsidRPr="00015F98">
        <w:rPr>
          <w:rFonts w:asciiTheme="minorHAnsi" w:eastAsia="MS Mincho" w:hAnsiTheme="minorHAnsi" w:cstheme="minorHAnsi"/>
          <w:sz w:val="22"/>
          <w:szCs w:val="22"/>
          <w:lang w:eastAsia="ja-JP"/>
        </w:rPr>
        <w:t xml:space="preserve">the </w:t>
      </w:r>
      <w:r w:rsidRPr="00015F98">
        <w:rPr>
          <w:rFonts w:asciiTheme="minorHAnsi" w:eastAsia="MS Mincho" w:hAnsiTheme="minorHAnsi" w:cstheme="minorHAnsi"/>
          <w:sz w:val="22"/>
          <w:szCs w:val="22"/>
          <w:lang w:eastAsia="ja-JP"/>
        </w:rPr>
        <w:t>ca</w:t>
      </w:r>
      <w:r w:rsidR="0076525C" w:rsidRPr="00015F98">
        <w:rPr>
          <w:rFonts w:asciiTheme="minorHAnsi" w:eastAsia="MS Mincho" w:hAnsiTheme="minorHAnsi" w:cstheme="minorHAnsi"/>
          <w:sz w:val="22"/>
          <w:szCs w:val="22"/>
          <w:lang w:eastAsia="ja-JP"/>
        </w:rPr>
        <w:t>ptured</w:t>
      </w:r>
      <w:r w:rsidRPr="00015F98">
        <w:rPr>
          <w:rFonts w:asciiTheme="minorHAnsi" w:eastAsia="MS Mincho" w:hAnsiTheme="minorHAnsi" w:cstheme="minorHAnsi"/>
          <w:sz w:val="22"/>
          <w:szCs w:val="22"/>
          <w:lang w:eastAsia="ja-JP"/>
        </w:rPr>
        <w:t xml:space="preserve"> </w:t>
      </w:r>
      <w:r w:rsidR="00525B46" w:rsidRPr="00015F98">
        <w:rPr>
          <w:rFonts w:asciiTheme="minorHAnsi" w:eastAsia="MS Mincho" w:hAnsiTheme="minorHAnsi" w:cstheme="minorHAnsi"/>
          <w:sz w:val="22"/>
          <w:szCs w:val="22"/>
          <w:lang w:eastAsia="ja-JP"/>
        </w:rPr>
        <w:t>PBF</w:t>
      </w:r>
      <w:r w:rsidRPr="00015F98">
        <w:rPr>
          <w:rFonts w:asciiTheme="minorHAnsi" w:eastAsia="MS Mincho" w:hAnsiTheme="minorHAnsi" w:cstheme="minorHAnsi"/>
          <w:sz w:val="22"/>
          <w:szCs w:val="22"/>
          <w:lang w:eastAsia="ja-JP"/>
        </w:rPr>
        <w:t xml:space="preserve"> is released</w:t>
      </w:r>
      <w:r w:rsidR="00A150F9" w:rsidRPr="00015F98">
        <w:rPr>
          <w:rFonts w:asciiTheme="minorHAnsi" w:eastAsia="MS Mincho" w:hAnsiTheme="minorHAnsi" w:cstheme="minorHAnsi"/>
          <w:sz w:val="22"/>
          <w:szCs w:val="22"/>
          <w:lang w:eastAsia="ja-JP"/>
        </w:rPr>
        <w:t xml:space="preserve"> </w:t>
      </w:r>
      <w:ins w:id="1" w:author="清水 宣維(SHIMIZU Nobushige)" w:date="2025-06-24T14:02:00Z">
        <w:r w:rsidR="00A150F9" w:rsidRPr="00015F98">
          <w:rPr>
            <w:rFonts w:asciiTheme="minorHAnsi" w:eastAsia="MS Mincho" w:hAnsiTheme="minorHAnsi" w:cstheme="minorHAnsi"/>
            <w:sz w:val="22"/>
            <w:szCs w:val="22"/>
            <w:lang w:eastAsia="ja-JP"/>
          </w:rPr>
          <w:t>[or discarded]</w:t>
        </w:r>
      </w:ins>
      <w:r w:rsidR="00015F98">
        <w:rPr>
          <w:rStyle w:val="FootnoteReference"/>
          <w:rFonts w:asciiTheme="minorHAnsi" w:eastAsia="MS Mincho" w:hAnsiTheme="minorHAnsi"/>
          <w:sz w:val="22"/>
          <w:szCs w:val="22"/>
          <w:lang w:eastAsia="ja-JP"/>
        </w:rPr>
        <w:footnoteReference w:id="1"/>
      </w:r>
      <w:r w:rsidRPr="00015F98">
        <w:rPr>
          <w:rFonts w:asciiTheme="minorHAnsi" w:eastAsia="MS Mincho" w:hAnsiTheme="minorHAnsi" w:cstheme="minorHAnsi"/>
          <w:sz w:val="22"/>
          <w:szCs w:val="22"/>
          <w:lang w:eastAsia="ja-JP"/>
        </w:rPr>
        <w:t xml:space="preserve">. </w:t>
      </w:r>
    </w:p>
    <w:p w14:paraId="511A2DE0" w14:textId="60380C6C" w:rsidR="008606C4" w:rsidRPr="00015F98" w:rsidRDefault="008606C4" w:rsidP="00015F98">
      <w:pPr>
        <w:pStyle w:val="ListParagraph"/>
        <w:numPr>
          <w:ilvl w:val="1"/>
          <w:numId w:val="4"/>
        </w:numPr>
        <w:adjustRightInd w:val="0"/>
        <w:snapToGrid w:val="0"/>
        <w:ind w:left="884"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w:t>
      </w:r>
      <w:r w:rsidR="00AE5522" w:rsidRPr="00015F98">
        <w:rPr>
          <w:rFonts w:asciiTheme="minorHAnsi" w:eastAsia="MS Mincho" w:hAnsiTheme="minorHAnsi" w:cstheme="minorHAnsi"/>
          <w:sz w:val="22"/>
          <w:szCs w:val="22"/>
          <w:lang w:eastAsia="ja-JP"/>
        </w:rPr>
        <w:t>Caging</w:t>
      </w:r>
      <w:r w:rsidRPr="00015F98">
        <w:rPr>
          <w:rFonts w:asciiTheme="minorHAnsi" w:eastAsia="MS Mincho" w:hAnsiTheme="minorHAnsi" w:cstheme="minorHAnsi"/>
          <w:sz w:val="22"/>
          <w:szCs w:val="22"/>
          <w:lang w:eastAsia="ja-JP"/>
        </w:rPr>
        <w:t>” means</w:t>
      </w:r>
      <w:r w:rsidR="00884170" w:rsidRPr="00015F98">
        <w:rPr>
          <w:rFonts w:asciiTheme="minorHAnsi" w:eastAsia="MS Mincho" w:hAnsiTheme="minorHAnsi" w:cstheme="minorHAnsi"/>
          <w:sz w:val="22"/>
          <w:szCs w:val="22"/>
          <w:lang w:eastAsia="ja-JP"/>
        </w:rPr>
        <w:t>:</w:t>
      </w:r>
    </w:p>
    <w:p w14:paraId="4632F4D7" w14:textId="311D45A5" w:rsidR="008606C4" w:rsidRPr="00015F98" w:rsidRDefault="008606C4" w:rsidP="00015F98">
      <w:pPr>
        <w:pStyle w:val="ListParagraph"/>
        <w:adjustRightInd w:val="0"/>
        <w:snapToGrid w:val="0"/>
        <w:ind w:left="880" w:firstLine="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The relocation of live </w:t>
      </w:r>
      <w:r w:rsidR="00525B46" w:rsidRPr="00015F98">
        <w:rPr>
          <w:rFonts w:asciiTheme="minorHAnsi" w:eastAsia="MS Mincho" w:hAnsiTheme="minorHAnsi" w:cstheme="minorHAnsi"/>
          <w:sz w:val="22"/>
          <w:szCs w:val="22"/>
          <w:lang w:eastAsia="ja-JP"/>
        </w:rPr>
        <w:t>PBF</w:t>
      </w:r>
      <w:r w:rsidRPr="00015F98">
        <w:rPr>
          <w:rFonts w:asciiTheme="minorHAnsi" w:eastAsia="MS Mincho" w:hAnsiTheme="minorHAnsi" w:cstheme="minorHAnsi"/>
          <w:sz w:val="22"/>
          <w:szCs w:val="22"/>
          <w:lang w:eastAsia="ja-JP"/>
        </w:rPr>
        <w:t xml:space="preserve"> from </w:t>
      </w:r>
      <w:r w:rsidR="0076525C" w:rsidRPr="00015F98">
        <w:rPr>
          <w:rFonts w:asciiTheme="minorHAnsi" w:eastAsia="MS Mincho" w:hAnsiTheme="minorHAnsi" w:cstheme="minorHAnsi"/>
          <w:sz w:val="22"/>
          <w:szCs w:val="22"/>
          <w:lang w:eastAsia="ja-JP"/>
        </w:rPr>
        <w:t>a</w:t>
      </w:r>
      <w:r w:rsidRPr="00015F98">
        <w:rPr>
          <w:rFonts w:asciiTheme="minorHAnsi" w:eastAsia="MS Mincho" w:hAnsiTheme="minorHAnsi" w:cstheme="minorHAnsi"/>
          <w:sz w:val="22"/>
          <w:szCs w:val="22"/>
          <w:lang w:eastAsia="ja-JP"/>
        </w:rPr>
        <w:t xml:space="preserve"> fishing vessel, </w:t>
      </w:r>
      <w:r w:rsidR="00A50934" w:rsidRPr="00015F98">
        <w:rPr>
          <w:rFonts w:asciiTheme="minorHAnsi" w:eastAsia="MS Mincho" w:hAnsiTheme="minorHAnsi" w:cstheme="minorHAnsi"/>
          <w:sz w:val="22"/>
          <w:szCs w:val="22"/>
          <w:lang w:eastAsia="ja-JP"/>
        </w:rPr>
        <w:t xml:space="preserve">trap or transport cage to </w:t>
      </w:r>
      <w:r w:rsidR="0076525C" w:rsidRPr="00015F98">
        <w:rPr>
          <w:rFonts w:asciiTheme="minorHAnsi" w:eastAsia="MS Mincho" w:hAnsiTheme="minorHAnsi" w:cstheme="minorHAnsi"/>
          <w:sz w:val="22"/>
          <w:szCs w:val="22"/>
          <w:lang w:eastAsia="ja-JP"/>
        </w:rPr>
        <w:t>a</w:t>
      </w:r>
      <w:r w:rsidR="00A50934" w:rsidRPr="00015F98">
        <w:rPr>
          <w:rFonts w:asciiTheme="minorHAnsi" w:eastAsia="MS Mincho" w:hAnsiTheme="minorHAnsi" w:cstheme="minorHAnsi"/>
          <w:sz w:val="22"/>
          <w:szCs w:val="22"/>
          <w:lang w:eastAsia="ja-JP"/>
        </w:rPr>
        <w:t xml:space="preserve"> farming</w:t>
      </w:r>
      <w:r w:rsidR="0076525C" w:rsidRPr="00015F98">
        <w:rPr>
          <w:rFonts w:asciiTheme="minorHAnsi" w:eastAsia="MS Mincho" w:hAnsiTheme="minorHAnsi" w:cstheme="minorHAnsi"/>
          <w:sz w:val="22"/>
          <w:szCs w:val="22"/>
          <w:lang w:eastAsia="ja-JP"/>
        </w:rPr>
        <w:t xml:space="preserve"> cage</w:t>
      </w:r>
      <w:r w:rsidR="002E2F32" w:rsidRPr="00015F98">
        <w:rPr>
          <w:rFonts w:asciiTheme="minorHAnsi" w:eastAsia="MS Mincho" w:hAnsiTheme="minorHAnsi" w:cstheme="minorHAnsi"/>
          <w:sz w:val="22"/>
          <w:szCs w:val="22"/>
          <w:lang w:eastAsia="ja-JP"/>
        </w:rPr>
        <w:t>,</w:t>
      </w:r>
      <w:r w:rsidR="00A50934" w:rsidRPr="00015F98">
        <w:rPr>
          <w:rFonts w:asciiTheme="minorHAnsi" w:eastAsia="MS Mincho" w:hAnsiTheme="minorHAnsi" w:cstheme="minorHAnsi"/>
          <w:sz w:val="22"/>
          <w:szCs w:val="22"/>
          <w:lang w:eastAsia="ja-JP"/>
        </w:rPr>
        <w:t xml:space="preserve"> </w:t>
      </w:r>
      <w:r w:rsidR="002E2F32" w:rsidRPr="00015F98">
        <w:rPr>
          <w:rFonts w:asciiTheme="minorHAnsi" w:eastAsia="MS Mincho" w:hAnsiTheme="minorHAnsi" w:cstheme="minorHAnsi"/>
          <w:sz w:val="22"/>
          <w:szCs w:val="22"/>
          <w:lang w:eastAsia="ja-JP"/>
        </w:rPr>
        <w:t xml:space="preserve">including </w:t>
      </w:r>
      <w:r w:rsidR="0076525C" w:rsidRPr="00015F98">
        <w:rPr>
          <w:rFonts w:asciiTheme="minorHAnsi" w:eastAsia="MS Mincho" w:hAnsiTheme="minorHAnsi" w:cstheme="minorHAnsi"/>
          <w:sz w:val="22"/>
          <w:szCs w:val="22"/>
          <w:lang w:eastAsia="ja-JP"/>
        </w:rPr>
        <w:t xml:space="preserve">a </w:t>
      </w:r>
      <w:r w:rsidR="00A50934" w:rsidRPr="00015F98">
        <w:rPr>
          <w:rFonts w:asciiTheme="minorHAnsi" w:eastAsia="MS Mincho" w:hAnsiTheme="minorHAnsi" w:cstheme="minorHAnsi"/>
          <w:sz w:val="22"/>
          <w:szCs w:val="22"/>
          <w:lang w:eastAsia="ja-JP"/>
        </w:rPr>
        <w:t>fattening cage.</w:t>
      </w:r>
    </w:p>
    <w:p w14:paraId="35643452" w14:textId="614174E2" w:rsidR="00884170" w:rsidRPr="00015F98" w:rsidRDefault="00884170" w:rsidP="00015F98">
      <w:pPr>
        <w:pStyle w:val="ListParagraph"/>
        <w:numPr>
          <w:ilvl w:val="1"/>
          <w:numId w:val="4"/>
        </w:numPr>
        <w:adjustRightInd w:val="0"/>
        <w:snapToGrid w:val="0"/>
        <w:ind w:left="884"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w:t>
      </w:r>
      <w:r w:rsidR="00AE7A7B" w:rsidRPr="00015F98">
        <w:rPr>
          <w:rFonts w:asciiTheme="minorHAnsi" w:eastAsia="MS Mincho" w:hAnsiTheme="minorHAnsi" w:cstheme="minorHAnsi"/>
          <w:sz w:val="22"/>
          <w:szCs w:val="22"/>
          <w:lang w:eastAsia="ja-JP"/>
        </w:rPr>
        <w:t>Export</w:t>
      </w:r>
      <w:r w:rsidRPr="00015F98">
        <w:rPr>
          <w:rFonts w:asciiTheme="minorHAnsi" w:eastAsia="MS Mincho" w:hAnsiTheme="minorHAnsi" w:cstheme="minorHAnsi"/>
          <w:sz w:val="22"/>
          <w:szCs w:val="22"/>
          <w:lang w:eastAsia="ja-JP"/>
        </w:rPr>
        <w:t>” means:</w:t>
      </w:r>
    </w:p>
    <w:p w14:paraId="260236B9" w14:textId="643235E1" w:rsidR="00884170" w:rsidRPr="00015F98" w:rsidRDefault="00884170" w:rsidP="00015F98">
      <w:pPr>
        <w:pStyle w:val="ListParagraph"/>
        <w:adjustRightInd w:val="0"/>
        <w:snapToGrid w:val="0"/>
        <w:ind w:left="880" w:firstLine="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Any movement of </w:t>
      </w:r>
      <w:r w:rsidR="006D5B59" w:rsidRPr="00015F98">
        <w:rPr>
          <w:rFonts w:asciiTheme="minorHAnsi" w:eastAsia="MS Mincho" w:hAnsiTheme="minorHAnsi" w:cstheme="minorHAnsi"/>
          <w:sz w:val="22"/>
          <w:szCs w:val="22"/>
          <w:lang w:eastAsia="ja-JP"/>
        </w:rPr>
        <w:t>PBF</w:t>
      </w:r>
      <w:r w:rsidRPr="00015F98">
        <w:rPr>
          <w:rFonts w:asciiTheme="minorHAnsi" w:eastAsia="MS Mincho" w:hAnsiTheme="minorHAnsi" w:cstheme="minorHAnsi"/>
          <w:sz w:val="22"/>
          <w:szCs w:val="22"/>
          <w:lang w:eastAsia="ja-JP"/>
        </w:rPr>
        <w:t xml:space="preserve"> from the territory of </w:t>
      </w:r>
      <w:r w:rsidR="00DD12CA" w:rsidRPr="00015F98">
        <w:rPr>
          <w:rFonts w:asciiTheme="minorHAnsi" w:eastAsia="MS Mincho" w:hAnsiTheme="minorHAnsi" w:cstheme="minorHAnsi"/>
          <w:sz w:val="22"/>
          <w:szCs w:val="22"/>
          <w:lang w:eastAsia="ja-JP"/>
        </w:rPr>
        <w:t>the</w:t>
      </w:r>
      <w:r w:rsidRPr="00015F98">
        <w:rPr>
          <w:rFonts w:asciiTheme="minorHAnsi" w:eastAsia="MS Mincho" w:hAnsiTheme="minorHAnsi" w:cstheme="minorHAnsi"/>
          <w:sz w:val="22"/>
          <w:szCs w:val="22"/>
          <w:lang w:eastAsia="ja-JP"/>
        </w:rPr>
        <w:t xml:space="preserve"> Commission Member, Cooperating Non-member and participating Territory (</w:t>
      </w:r>
      <w:r w:rsidR="00DB1A07" w:rsidRPr="00015F98">
        <w:rPr>
          <w:rFonts w:asciiTheme="minorHAnsi" w:eastAsia="MS Mincho" w:hAnsiTheme="minorHAnsi" w:cstheme="minorHAnsi"/>
          <w:sz w:val="22"/>
          <w:szCs w:val="22"/>
          <w:lang w:eastAsia="ja-JP"/>
        </w:rPr>
        <w:t xml:space="preserve">hereinafter referred to as </w:t>
      </w:r>
      <w:r w:rsidRPr="00015F98">
        <w:rPr>
          <w:rFonts w:asciiTheme="minorHAnsi" w:eastAsia="MS Mincho" w:hAnsiTheme="minorHAnsi" w:cstheme="minorHAnsi"/>
          <w:sz w:val="22"/>
          <w:szCs w:val="22"/>
          <w:lang w:eastAsia="ja-JP"/>
        </w:rPr>
        <w:t>CCM)/Member and Cooperating Non-Member (</w:t>
      </w:r>
      <w:r w:rsidR="00DB1A07" w:rsidRPr="00015F98">
        <w:rPr>
          <w:rFonts w:asciiTheme="minorHAnsi" w:eastAsia="MS Mincho" w:hAnsiTheme="minorHAnsi" w:cstheme="minorHAnsi"/>
          <w:sz w:val="22"/>
          <w:szCs w:val="22"/>
          <w:lang w:eastAsia="ja-JP"/>
        </w:rPr>
        <w:t xml:space="preserve">hereinafter referred to as </w:t>
      </w:r>
      <w:r w:rsidRPr="00015F98">
        <w:rPr>
          <w:rFonts w:asciiTheme="minorHAnsi" w:eastAsia="MS Mincho" w:hAnsiTheme="minorHAnsi" w:cstheme="minorHAnsi"/>
          <w:sz w:val="22"/>
          <w:szCs w:val="22"/>
          <w:lang w:eastAsia="ja-JP"/>
        </w:rPr>
        <w:t>CPC) where the fishing vessel</w:t>
      </w:r>
      <w:r w:rsidR="00062287" w:rsidRPr="00015F98">
        <w:rPr>
          <w:rFonts w:asciiTheme="minorHAnsi" w:eastAsia="MS Mincho" w:hAnsiTheme="minorHAnsi" w:cstheme="minorHAnsi"/>
          <w:sz w:val="22"/>
          <w:szCs w:val="22"/>
          <w:lang w:eastAsia="ja-JP"/>
        </w:rPr>
        <w:t xml:space="preserve"> </w:t>
      </w:r>
      <w:r w:rsidRPr="00015F98">
        <w:rPr>
          <w:rFonts w:asciiTheme="minorHAnsi" w:eastAsia="MS Mincho" w:hAnsiTheme="minorHAnsi" w:cstheme="minorHAnsi"/>
          <w:sz w:val="22"/>
          <w:szCs w:val="22"/>
          <w:lang w:eastAsia="ja-JP"/>
        </w:rPr>
        <w:t xml:space="preserve">is flagged </w:t>
      </w:r>
      <w:r w:rsidR="004B388B" w:rsidRPr="00015F98">
        <w:rPr>
          <w:rFonts w:asciiTheme="minorHAnsi" w:eastAsia="MS Mincho" w:hAnsiTheme="minorHAnsi" w:cstheme="minorHAnsi"/>
          <w:sz w:val="22"/>
          <w:szCs w:val="22"/>
          <w:lang w:eastAsia="ja-JP"/>
        </w:rPr>
        <w:t>(here</w:t>
      </w:r>
      <w:r w:rsidR="00DB1A07" w:rsidRPr="00015F98">
        <w:rPr>
          <w:rFonts w:asciiTheme="minorHAnsi" w:eastAsia="MS Mincho" w:hAnsiTheme="minorHAnsi" w:cstheme="minorHAnsi"/>
          <w:sz w:val="22"/>
          <w:szCs w:val="22"/>
          <w:lang w:eastAsia="ja-JP"/>
        </w:rPr>
        <w:t>in</w:t>
      </w:r>
      <w:r w:rsidR="004B388B" w:rsidRPr="00015F98">
        <w:rPr>
          <w:rFonts w:asciiTheme="minorHAnsi" w:eastAsia="MS Mincho" w:hAnsiTheme="minorHAnsi" w:cstheme="minorHAnsi"/>
          <w:sz w:val="22"/>
          <w:szCs w:val="22"/>
          <w:lang w:eastAsia="ja-JP"/>
        </w:rPr>
        <w:t xml:space="preserve">after </w:t>
      </w:r>
      <w:r w:rsidR="00DB1A07" w:rsidRPr="00015F98">
        <w:rPr>
          <w:rFonts w:asciiTheme="minorHAnsi" w:eastAsia="MS Mincho" w:hAnsiTheme="minorHAnsi" w:cstheme="minorHAnsi"/>
          <w:sz w:val="22"/>
          <w:szCs w:val="22"/>
          <w:lang w:eastAsia="ja-JP"/>
        </w:rPr>
        <w:t xml:space="preserve">referred to as </w:t>
      </w:r>
      <w:r w:rsidR="004B388B" w:rsidRPr="00015F98">
        <w:rPr>
          <w:rFonts w:asciiTheme="minorHAnsi" w:eastAsia="MS Mincho" w:hAnsiTheme="minorHAnsi" w:cstheme="minorHAnsi"/>
          <w:sz w:val="22"/>
          <w:szCs w:val="22"/>
          <w:lang w:eastAsia="ja-JP"/>
        </w:rPr>
        <w:t xml:space="preserve">flag CCM/CPC) </w:t>
      </w:r>
      <w:r w:rsidR="00290C79" w:rsidRPr="00015F98">
        <w:rPr>
          <w:rFonts w:asciiTheme="minorHAnsi" w:eastAsia="MS Mincho" w:hAnsiTheme="minorHAnsi" w:cstheme="minorHAnsi"/>
          <w:sz w:val="22"/>
          <w:szCs w:val="22"/>
          <w:lang w:eastAsia="ja-JP"/>
        </w:rPr>
        <w:t>or</w:t>
      </w:r>
      <w:r w:rsidR="004B388B" w:rsidRPr="00015F98">
        <w:rPr>
          <w:rFonts w:asciiTheme="minorHAnsi" w:eastAsia="MS Mincho" w:hAnsiTheme="minorHAnsi" w:cstheme="minorHAnsi"/>
          <w:sz w:val="22"/>
          <w:szCs w:val="22"/>
          <w:lang w:eastAsia="ja-JP"/>
        </w:rPr>
        <w:t xml:space="preserve"> where </w:t>
      </w:r>
      <w:r w:rsidRPr="00015F98">
        <w:rPr>
          <w:rFonts w:asciiTheme="minorHAnsi" w:eastAsia="MS Mincho" w:hAnsiTheme="minorHAnsi" w:cstheme="minorHAnsi"/>
          <w:sz w:val="22"/>
          <w:szCs w:val="22"/>
          <w:lang w:eastAsia="ja-JP"/>
        </w:rPr>
        <w:t xml:space="preserve">the trap </w:t>
      </w:r>
      <w:r w:rsidR="00D70420" w:rsidRPr="00015F98">
        <w:rPr>
          <w:rFonts w:asciiTheme="minorHAnsi" w:eastAsia="MS Mincho" w:hAnsiTheme="minorHAnsi" w:cstheme="minorHAnsi"/>
          <w:sz w:val="22"/>
          <w:szCs w:val="22"/>
          <w:lang w:eastAsia="ja-JP"/>
        </w:rPr>
        <w:t>or farm</w:t>
      </w:r>
      <w:r w:rsidR="00062287" w:rsidRPr="00015F98">
        <w:rPr>
          <w:rFonts w:asciiTheme="minorHAnsi" w:eastAsia="MS Mincho" w:hAnsiTheme="minorHAnsi" w:cstheme="minorHAnsi"/>
          <w:sz w:val="22"/>
          <w:szCs w:val="22"/>
          <w:lang w:eastAsia="ja-JP"/>
        </w:rPr>
        <w:t xml:space="preserve"> </w:t>
      </w:r>
      <w:r w:rsidR="004B388B" w:rsidRPr="00015F98">
        <w:rPr>
          <w:rFonts w:asciiTheme="minorHAnsi" w:eastAsia="MS Mincho" w:hAnsiTheme="minorHAnsi" w:cstheme="minorHAnsi"/>
          <w:sz w:val="22"/>
          <w:szCs w:val="22"/>
          <w:lang w:eastAsia="ja-JP"/>
        </w:rPr>
        <w:t xml:space="preserve">is established (hereinafter </w:t>
      </w:r>
      <w:r w:rsidR="00DB1A07" w:rsidRPr="00015F98">
        <w:rPr>
          <w:rFonts w:asciiTheme="minorHAnsi" w:eastAsia="MS Mincho" w:hAnsiTheme="minorHAnsi" w:cstheme="minorHAnsi"/>
          <w:sz w:val="22"/>
          <w:szCs w:val="22"/>
          <w:lang w:eastAsia="ja-JP"/>
        </w:rPr>
        <w:t xml:space="preserve">referred to as </w:t>
      </w:r>
      <w:r w:rsidR="004B388B" w:rsidRPr="00015F98">
        <w:rPr>
          <w:rFonts w:asciiTheme="minorHAnsi" w:eastAsia="MS Mincho" w:hAnsiTheme="minorHAnsi" w:cstheme="minorHAnsi"/>
          <w:sz w:val="22"/>
          <w:szCs w:val="22"/>
          <w:lang w:eastAsia="ja-JP"/>
        </w:rPr>
        <w:t>trap CCM/CPC</w:t>
      </w:r>
      <w:r w:rsidR="00C10476" w:rsidRPr="00015F98">
        <w:rPr>
          <w:rFonts w:asciiTheme="minorHAnsi" w:eastAsia="MS Mincho" w:hAnsiTheme="minorHAnsi" w:cstheme="minorHAnsi"/>
          <w:sz w:val="22"/>
          <w:szCs w:val="22"/>
          <w:lang w:eastAsia="ja-JP"/>
        </w:rPr>
        <w:t xml:space="preserve"> or farm CCM/CPC, respectively</w:t>
      </w:r>
      <w:r w:rsidR="004B388B" w:rsidRPr="00015F98">
        <w:rPr>
          <w:rFonts w:asciiTheme="minorHAnsi" w:eastAsia="MS Mincho" w:hAnsiTheme="minorHAnsi" w:cstheme="minorHAnsi"/>
          <w:sz w:val="22"/>
          <w:szCs w:val="22"/>
          <w:lang w:eastAsia="ja-JP"/>
        </w:rPr>
        <w:t xml:space="preserve">) </w:t>
      </w:r>
      <w:r w:rsidRPr="00015F98">
        <w:rPr>
          <w:rFonts w:asciiTheme="minorHAnsi" w:eastAsia="MS Mincho" w:hAnsiTheme="minorHAnsi" w:cstheme="minorHAnsi"/>
          <w:sz w:val="22"/>
          <w:szCs w:val="22"/>
          <w:lang w:eastAsia="ja-JP"/>
        </w:rPr>
        <w:t>to the territory of another CCM/CPC or non-</w:t>
      </w:r>
      <w:r w:rsidR="0076525C" w:rsidRPr="00015F98">
        <w:rPr>
          <w:rFonts w:asciiTheme="minorHAnsi" w:eastAsia="MS Mincho" w:hAnsiTheme="minorHAnsi" w:cstheme="minorHAnsi"/>
          <w:sz w:val="22"/>
          <w:szCs w:val="22"/>
          <w:lang w:eastAsia="ja-JP"/>
        </w:rPr>
        <w:t>CCM</w:t>
      </w:r>
      <w:r w:rsidRPr="00015F98">
        <w:rPr>
          <w:rFonts w:asciiTheme="minorHAnsi" w:eastAsia="MS Mincho" w:hAnsiTheme="minorHAnsi" w:cstheme="minorHAnsi"/>
          <w:sz w:val="22"/>
          <w:szCs w:val="22"/>
          <w:lang w:eastAsia="ja-JP"/>
        </w:rPr>
        <w:t>/non-CPC of the Commission</w:t>
      </w:r>
      <w:r w:rsidR="00D70420" w:rsidRPr="00015F98">
        <w:rPr>
          <w:rFonts w:asciiTheme="minorHAnsi" w:eastAsia="MS Mincho" w:hAnsiTheme="minorHAnsi" w:cstheme="minorHAnsi"/>
          <w:sz w:val="22"/>
          <w:szCs w:val="22"/>
          <w:lang w:eastAsia="ja-JP"/>
        </w:rPr>
        <w:t>, or</w:t>
      </w:r>
      <w:r w:rsidRPr="00015F98">
        <w:rPr>
          <w:rFonts w:asciiTheme="minorHAnsi" w:eastAsia="MS Mincho" w:hAnsiTheme="minorHAnsi" w:cstheme="minorHAnsi"/>
          <w:sz w:val="22"/>
          <w:szCs w:val="22"/>
          <w:lang w:eastAsia="ja-JP"/>
        </w:rPr>
        <w:t xml:space="preserve"> from </w:t>
      </w:r>
      <w:r w:rsidR="00D70420" w:rsidRPr="00015F98">
        <w:rPr>
          <w:rFonts w:asciiTheme="minorHAnsi" w:eastAsia="MS Mincho" w:hAnsiTheme="minorHAnsi" w:cstheme="minorHAnsi"/>
          <w:sz w:val="22"/>
          <w:szCs w:val="22"/>
          <w:lang w:eastAsia="ja-JP"/>
        </w:rPr>
        <w:t xml:space="preserve">the </w:t>
      </w:r>
      <w:r w:rsidRPr="00015F98">
        <w:rPr>
          <w:rFonts w:asciiTheme="minorHAnsi" w:eastAsia="MS Mincho" w:hAnsiTheme="minorHAnsi" w:cstheme="minorHAnsi"/>
          <w:sz w:val="22"/>
          <w:szCs w:val="22"/>
          <w:lang w:eastAsia="ja-JP"/>
        </w:rPr>
        <w:t xml:space="preserve">fishing grounds to the territory of </w:t>
      </w:r>
      <w:r w:rsidR="00D70420" w:rsidRPr="00015F98">
        <w:rPr>
          <w:rFonts w:asciiTheme="minorHAnsi" w:eastAsia="MS Mincho" w:hAnsiTheme="minorHAnsi" w:cstheme="minorHAnsi"/>
          <w:sz w:val="22"/>
          <w:szCs w:val="22"/>
          <w:lang w:eastAsia="ja-JP"/>
        </w:rPr>
        <w:t>a</w:t>
      </w:r>
      <w:r w:rsidRPr="00015F98">
        <w:rPr>
          <w:rFonts w:asciiTheme="minorHAnsi" w:eastAsia="MS Mincho" w:hAnsiTheme="minorHAnsi" w:cstheme="minorHAnsi"/>
          <w:sz w:val="22"/>
          <w:szCs w:val="22"/>
          <w:lang w:eastAsia="ja-JP"/>
        </w:rPr>
        <w:t xml:space="preserve"> CCM/CPC</w:t>
      </w:r>
      <w:r w:rsidR="00CB0431" w:rsidRPr="00015F98">
        <w:rPr>
          <w:rFonts w:asciiTheme="minorHAnsi" w:eastAsia="MS Mincho" w:hAnsiTheme="minorHAnsi" w:cstheme="minorHAnsi"/>
          <w:sz w:val="22"/>
          <w:szCs w:val="22"/>
          <w:lang w:eastAsia="ja-JP"/>
        </w:rPr>
        <w:t xml:space="preserve"> </w:t>
      </w:r>
      <w:r w:rsidR="00484291" w:rsidRPr="00015F98">
        <w:rPr>
          <w:rFonts w:asciiTheme="minorHAnsi" w:eastAsia="MS Mincho" w:hAnsiTheme="minorHAnsi" w:cstheme="minorHAnsi"/>
          <w:sz w:val="22"/>
          <w:szCs w:val="22"/>
          <w:lang w:eastAsia="ja-JP"/>
        </w:rPr>
        <w:t xml:space="preserve">which is not the flag CCM/CPC </w:t>
      </w:r>
      <w:r w:rsidRPr="00015F98">
        <w:rPr>
          <w:rFonts w:asciiTheme="minorHAnsi" w:eastAsia="MS Mincho" w:hAnsiTheme="minorHAnsi" w:cstheme="minorHAnsi"/>
          <w:sz w:val="22"/>
          <w:szCs w:val="22"/>
          <w:lang w:eastAsia="ja-JP"/>
        </w:rPr>
        <w:t xml:space="preserve">or </w:t>
      </w:r>
      <w:r w:rsidR="00484291" w:rsidRPr="00015F98">
        <w:rPr>
          <w:rFonts w:asciiTheme="minorHAnsi" w:eastAsia="MS Mincho" w:hAnsiTheme="minorHAnsi" w:cstheme="minorHAnsi"/>
          <w:sz w:val="22"/>
          <w:szCs w:val="22"/>
          <w:lang w:eastAsia="ja-JP"/>
        </w:rPr>
        <w:t xml:space="preserve">to the territory of a </w:t>
      </w:r>
      <w:r w:rsidRPr="00015F98">
        <w:rPr>
          <w:rFonts w:asciiTheme="minorHAnsi" w:eastAsia="MS Mincho" w:hAnsiTheme="minorHAnsi" w:cstheme="minorHAnsi"/>
          <w:sz w:val="22"/>
          <w:szCs w:val="22"/>
          <w:lang w:eastAsia="ja-JP"/>
        </w:rPr>
        <w:t>non-</w:t>
      </w:r>
      <w:r w:rsidR="0076525C" w:rsidRPr="00015F98">
        <w:rPr>
          <w:rFonts w:asciiTheme="minorHAnsi" w:eastAsia="MS Mincho" w:hAnsiTheme="minorHAnsi" w:cstheme="minorHAnsi"/>
          <w:sz w:val="22"/>
          <w:szCs w:val="22"/>
          <w:lang w:eastAsia="ja-JP"/>
        </w:rPr>
        <w:t>CCM</w:t>
      </w:r>
      <w:r w:rsidRPr="00015F98">
        <w:rPr>
          <w:rFonts w:asciiTheme="minorHAnsi" w:eastAsia="MS Mincho" w:hAnsiTheme="minorHAnsi" w:cstheme="minorHAnsi"/>
          <w:sz w:val="22"/>
          <w:szCs w:val="22"/>
          <w:lang w:eastAsia="ja-JP"/>
        </w:rPr>
        <w:t>/non-CPC of the Commission</w:t>
      </w:r>
      <w:r w:rsidR="00BA08D9" w:rsidRPr="00015F98">
        <w:rPr>
          <w:rFonts w:asciiTheme="minorHAnsi" w:eastAsia="MS Mincho" w:hAnsiTheme="minorHAnsi" w:cstheme="minorHAnsi"/>
          <w:sz w:val="22"/>
          <w:szCs w:val="22"/>
          <w:lang w:eastAsia="ja-JP"/>
        </w:rPr>
        <w:t xml:space="preserve">. </w:t>
      </w:r>
    </w:p>
    <w:p w14:paraId="19FB4580" w14:textId="442014A0" w:rsidR="00062287" w:rsidRPr="00015F98" w:rsidRDefault="00062287" w:rsidP="00015F98">
      <w:pPr>
        <w:pStyle w:val="ListParagraph"/>
        <w:numPr>
          <w:ilvl w:val="1"/>
          <w:numId w:val="4"/>
        </w:numPr>
        <w:adjustRightInd w:val="0"/>
        <w:snapToGrid w:val="0"/>
        <w:ind w:left="884"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w:t>
      </w:r>
      <w:r w:rsidR="009F2DF3" w:rsidRPr="00015F98">
        <w:rPr>
          <w:rFonts w:asciiTheme="minorHAnsi" w:eastAsia="MS Mincho" w:hAnsiTheme="minorHAnsi" w:cstheme="minorHAnsi"/>
          <w:sz w:val="22"/>
          <w:szCs w:val="22"/>
          <w:lang w:eastAsia="ja-JP"/>
        </w:rPr>
        <w:t>Harvest</w:t>
      </w:r>
      <w:r w:rsidRPr="00015F98">
        <w:rPr>
          <w:rFonts w:asciiTheme="minorHAnsi" w:eastAsia="MS Mincho" w:hAnsiTheme="minorHAnsi" w:cstheme="minorHAnsi"/>
          <w:sz w:val="22"/>
          <w:szCs w:val="22"/>
          <w:lang w:eastAsia="ja-JP"/>
        </w:rPr>
        <w:t>” means:</w:t>
      </w:r>
    </w:p>
    <w:p w14:paraId="16C89714" w14:textId="4854F2BD" w:rsidR="00062287" w:rsidRPr="00015F98" w:rsidRDefault="00BA08D9" w:rsidP="00015F98">
      <w:pPr>
        <w:pStyle w:val="ListParagraph"/>
        <w:adjustRightInd w:val="0"/>
        <w:snapToGrid w:val="0"/>
        <w:ind w:left="880" w:firstLine="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T</w:t>
      </w:r>
      <w:r w:rsidR="00062287" w:rsidRPr="00015F98">
        <w:rPr>
          <w:rFonts w:asciiTheme="minorHAnsi" w:eastAsia="MS Mincho" w:hAnsiTheme="minorHAnsi" w:cstheme="minorHAnsi"/>
          <w:sz w:val="22"/>
          <w:szCs w:val="22"/>
          <w:lang w:eastAsia="ja-JP"/>
        </w:rPr>
        <w:t xml:space="preserve">aking of </w:t>
      </w:r>
      <w:r w:rsidR="006D5B59" w:rsidRPr="00015F98">
        <w:rPr>
          <w:rFonts w:asciiTheme="minorHAnsi" w:eastAsia="MS Mincho" w:hAnsiTheme="minorHAnsi" w:cstheme="minorHAnsi"/>
          <w:sz w:val="22"/>
          <w:szCs w:val="22"/>
          <w:lang w:eastAsia="ja-JP"/>
        </w:rPr>
        <w:t>PBF</w:t>
      </w:r>
      <w:r w:rsidR="00062287" w:rsidRPr="00015F98">
        <w:rPr>
          <w:rFonts w:asciiTheme="minorHAnsi" w:eastAsia="MS Mincho" w:hAnsiTheme="minorHAnsi" w:cstheme="minorHAnsi"/>
          <w:sz w:val="22"/>
          <w:szCs w:val="22"/>
          <w:lang w:eastAsia="ja-JP"/>
        </w:rPr>
        <w:t xml:space="preserve"> from farming cages for consumption, processing</w:t>
      </w:r>
      <w:r w:rsidRPr="00015F98">
        <w:rPr>
          <w:rFonts w:asciiTheme="minorHAnsi" w:eastAsia="MS Mincho" w:hAnsiTheme="minorHAnsi" w:cstheme="minorHAnsi"/>
          <w:sz w:val="22"/>
          <w:szCs w:val="22"/>
          <w:lang w:eastAsia="ja-JP"/>
        </w:rPr>
        <w:t xml:space="preserve">, </w:t>
      </w:r>
      <w:r w:rsidR="00062287" w:rsidRPr="00015F98">
        <w:rPr>
          <w:rFonts w:asciiTheme="minorHAnsi" w:eastAsia="MS Mincho" w:hAnsiTheme="minorHAnsi" w:cstheme="minorHAnsi"/>
          <w:sz w:val="22"/>
          <w:szCs w:val="22"/>
          <w:lang w:eastAsia="ja-JP"/>
        </w:rPr>
        <w:t>export or other purposes that result in the death of the animal.</w:t>
      </w:r>
    </w:p>
    <w:p w14:paraId="12F46D7A" w14:textId="77777777" w:rsidR="00062287" w:rsidRPr="00015F98" w:rsidRDefault="00062287" w:rsidP="00015F98">
      <w:pPr>
        <w:pStyle w:val="ListParagraph"/>
        <w:numPr>
          <w:ilvl w:val="1"/>
          <w:numId w:val="4"/>
        </w:numPr>
        <w:adjustRightInd w:val="0"/>
        <w:snapToGrid w:val="0"/>
        <w:ind w:left="884"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“Import” means:</w:t>
      </w:r>
    </w:p>
    <w:p w14:paraId="392ADB1C" w14:textId="4FA1562E" w:rsidR="00062287" w:rsidRPr="00015F98" w:rsidRDefault="00062287" w:rsidP="00015F98">
      <w:pPr>
        <w:pStyle w:val="ListParagraph"/>
        <w:adjustRightInd w:val="0"/>
        <w:snapToGrid w:val="0"/>
        <w:ind w:left="880" w:firstLine="0"/>
        <w:rPr>
          <w:rFonts w:asciiTheme="minorHAnsi" w:eastAsia="MS Mincho" w:hAnsiTheme="minorHAnsi" w:cstheme="minorHAnsi"/>
          <w:bCs/>
          <w:sz w:val="22"/>
          <w:szCs w:val="22"/>
          <w:lang w:eastAsia="ja-JP"/>
        </w:rPr>
      </w:pPr>
      <w:r w:rsidRPr="00015F98">
        <w:rPr>
          <w:rFonts w:asciiTheme="minorHAnsi" w:eastAsia="MS Mincho" w:hAnsiTheme="minorHAnsi" w:cstheme="minorHAnsi"/>
          <w:bCs/>
          <w:sz w:val="22"/>
          <w:szCs w:val="22"/>
          <w:lang w:eastAsia="ja-JP"/>
        </w:rPr>
        <w:t xml:space="preserve">Any introduction of </w:t>
      </w:r>
      <w:r w:rsidR="006D5B59" w:rsidRPr="00015F98">
        <w:rPr>
          <w:rFonts w:asciiTheme="minorHAnsi" w:eastAsia="MS Mincho" w:hAnsiTheme="minorHAnsi" w:cstheme="minorHAnsi"/>
          <w:bCs/>
          <w:sz w:val="22"/>
          <w:szCs w:val="22"/>
          <w:lang w:eastAsia="ja-JP"/>
        </w:rPr>
        <w:t xml:space="preserve">PBF </w:t>
      </w:r>
      <w:r w:rsidRPr="00015F98">
        <w:rPr>
          <w:rFonts w:asciiTheme="minorHAnsi" w:eastAsia="MS Mincho" w:hAnsiTheme="minorHAnsi" w:cstheme="minorHAnsi"/>
          <w:bCs/>
          <w:sz w:val="22"/>
          <w:szCs w:val="22"/>
          <w:lang w:eastAsia="ja-JP"/>
        </w:rPr>
        <w:t xml:space="preserve">into the territory of a CCM/CPC, which is not the </w:t>
      </w:r>
      <w:r w:rsidR="004B388B" w:rsidRPr="00015F98">
        <w:rPr>
          <w:rFonts w:asciiTheme="minorHAnsi" w:eastAsia="MS Mincho" w:hAnsiTheme="minorHAnsi" w:cstheme="minorHAnsi"/>
          <w:bCs/>
          <w:sz w:val="22"/>
          <w:szCs w:val="22"/>
          <w:lang w:eastAsia="ja-JP"/>
        </w:rPr>
        <w:t xml:space="preserve">flag </w:t>
      </w:r>
      <w:r w:rsidRPr="00015F98">
        <w:rPr>
          <w:rFonts w:asciiTheme="minorHAnsi" w:eastAsia="MS Mincho" w:hAnsiTheme="minorHAnsi" w:cstheme="minorHAnsi"/>
          <w:bCs/>
          <w:sz w:val="22"/>
          <w:szCs w:val="22"/>
          <w:lang w:eastAsia="ja-JP"/>
        </w:rPr>
        <w:t>CCM/CPC</w:t>
      </w:r>
      <w:r w:rsidR="004B388B" w:rsidRPr="00015F98">
        <w:rPr>
          <w:rFonts w:asciiTheme="minorHAnsi" w:eastAsia="MS Mincho" w:hAnsiTheme="minorHAnsi" w:cstheme="minorHAnsi"/>
          <w:bCs/>
          <w:sz w:val="22"/>
          <w:szCs w:val="22"/>
          <w:lang w:eastAsia="ja-JP"/>
        </w:rPr>
        <w:t>, trap CCM/CPC or farm CCM/CPC</w:t>
      </w:r>
      <w:r w:rsidR="00CB0431" w:rsidRPr="00015F98">
        <w:rPr>
          <w:rFonts w:asciiTheme="minorHAnsi" w:eastAsia="MS Mincho" w:hAnsiTheme="minorHAnsi" w:cstheme="minorHAnsi"/>
          <w:bCs/>
          <w:sz w:val="22"/>
          <w:szCs w:val="22"/>
          <w:lang w:eastAsia="ja-JP"/>
        </w:rPr>
        <w:t>.</w:t>
      </w:r>
    </w:p>
    <w:p w14:paraId="472E564C" w14:textId="642108EF" w:rsidR="00CB0431" w:rsidRPr="00015F98" w:rsidRDefault="00CB0431" w:rsidP="00015F98">
      <w:pPr>
        <w:pStyle w:val="ListParagraph"/>
        <w:numPr>
          <w:ilvl w:val="1"/>
          <w:numId w:val="4"/>
        </w:numPr>
        <w:adjustRightInd w:val="0"/>
        <w:snapToGrid w:val="0"/>
        <w:ind w:left="884"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w:t>
      </w:r>
      <w:r w:rsidR="004F2CAF" w:rsidRPr="00015F98">
        <w:rPr>
          <w:rFonts w:asciiTheme="minorHAnsi" w:eastAsia="MS Mincho" w:hAnsiTheme="minorHAnsi" w:cstheme="minorHAnsi"/>
          <w:sz w:val="22"/>
          <w:szCs w:val="22"/>
          <w:lang w:eastAsia="ja-JP"/>
        </w:rPr>
        <w:t>Re-expor</w:t>
      </w:r>
      <w:r w:rsidRPr="00015F98">
        <w:rPr>
          <w:rFonts w:asciiTheme="minorHAnsi" w:eastAsia="MS Mincho" w:hAnsiTheme="minorHAnsi" w:cstheme="minorHAnsi"/>
          <w:sz w:val="22"/>
          <w:szCs w:val="22"/>
          <w:lang w:eastAsia="ja-JP"/>
        </w:rPr>
        <w:t>t” means:</w:t>
      </w:r>
    </w:p>
    <w:p w14:paraId="56D5BF1C" w14:textId="3B4561AD" w:rsidR="00CB0431" w:rsidRPr="00015F98" w:rsidRDefault="00CB0431" w:rsidP="00015F98">
      <w:pPr>
        <w:pStyle w:val="ListParagraph"/>
        <w:adjustRightInd w:val="0"/>
        <w:snapToGrid w:val="0"/>
        <w:ind w:left="880" w:firstLine="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Any movement of </w:t>
      </w:r>
      <w:r w:rsidR="006D5B59" w:rsidRPr="00015F98">
        <w:rPr>
          <w:rFonts w:asciiTheme="minorHAnsi" w:eastAsia="MS Mincho" w:hAnsiTheme="minorHAnsi" w:cstheme="minorHAnsi"/>
          <w:sz w:val="22"/>
          <w:szCs w:val="22"/>
          <w:lang w:eastAsia="ja-JP"/>
        </w:rPr>
        <w:t>PBF</w:t>
      </w:r>
      <w:r w:rsidRPr="00015F98">
        <w:rPr>
          <w:rFonts w:asciiTheme="minorHAnsi" w:eastAsia="MS Mincho" w:hAnsiTheme="minorHAnsi" w:cstheme="minorHAnsi"/>
          <w:sz w:val="22"/>
          <w:szCs w:val="22"/>
          <w:lang w:eastAsia="ja-JP"/>
        </w:rPr>
        <w:t xml:space="preserve"> from the territory of a CCM/CPC where it </w:t>
      </w:r>
      <w:r w:rsidR="003C3894" w:rsidRPr="00015F98">
        <w:rPr>
          <w:rFonts w:asciiTheme="minorHAnsi" w:eastAsia="MS Mincho" w:hAnsiTheme="minorHAnsi" w:cstheme="minorHAnsi"/>
          <w:sz w:val="22"/>
          <w:szCs w:val="22"/>
          <w:lang w:eastAsia="ja-JP"/>
        </w:rPr>
        <w:t>was</w:t>
      </w:r>
      <w:r w:rsidRPr="00015F98">
        <w:rPr>
          <w:rFonts w:asciiTheme="minorHAnsi" w:eastAsia="MS Mincho" w:hAnsiTheme="minorHAnsi" w:cstheme="minorHAnsi"/>
          <w:sz w:val="22"/>
          <w:szCs w:val="22"/>
          <w:lang w:eastAsia="ja-JP"/>
        </w:rPr>
        <w:t xml:space="preserve"> previously imported to the territory of another CCM/CPC or non-</w:t>
      </w:r>
      <w:r w:rsidR="003C3894" w:rsidRPr="00015F98">
        <w:rPr>
          <w:rFonts w:asciiTheme="minorHAnsi" w:eastAsia="MS Mincho" w:hAnsiTheme="minorHAnsi" w:cstheme="minorHAnsi"/>
          <w:sz w:val="22"/>
          <w:szCs w:val="22"/>
          <w:lang w:eastAsia="ja-JP"/>
        </w:rPr>
        <w:t>CCM</w:t>
      </w:r>
      <w:r w:rsidRPr="00015F98">
        <w:rPr>
          <w:rFonts w:asciiTheme="minorHAnsi" w:eastAsia="MS Mincho" w:hAnsiTheme="minorHAnsi" w:cstheme="minorHAnsi"/>
          <w:sz w:val="22"/>
          <w:szCs w:val="22"/>
          <w:lang w:eastAsia="ja-JP"/>
        </w:rPr>
        <w:t>/non-CPC.</w:t>
      </w:r>
    </w:p>
    <w:p w14:paraId="14F09100" w14:textId="2E90FD47" w:rsidR="0088639F" w:rsidRPr="00015F98" w:rsidRDefault="0088639F" w:rsidP="00015F98">
      <w:pPr>
        <w:pStyle w:val="ListParagraph"/>
        <w:numPr>
          <w:ilvl w:val="1"/>
          <w:numId w:val="4"/>
        </w:numPr>
        <w:adjustRightInd w:val="0"/>
        <w:snapToGrid w:val="0"/>
        <w:ind w:left="884"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“Transshipment” means:</w:t>
      </w:r>
    </w:p>
    <w:p w14:paraId="4DC08911" w14:textId="2A4F06CC" w:rsidR="0088639F" w:rsidRPr="00015F98" w:rsidRDefault="00DC7A9E" w:rsidP="00015F98">
      <w:pPr>
        <w:pStyle w:val="ListParagraph"/>
        <w:adjustRightInd w:val="0"/>
        <w:snapToGrid w:val="0"/>
        <w:ind w:left="880" w:firstLine="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The unloading of all or any of </w:t>
      </w:r>
      <w:r w:rsidR="001424D1" w:rsidRPr="00015F98">
        <w:rPr>
          <w:rFonts w:asciiTheme="minorHAnsi" w:eastAsia="MS Mincho" w:hAnsiTheme="minorHAnsi" w:cstheme="minorHAnsi"/>
          <w:sz w:val="22"/>
          <w:szCs w:val="22"/>
          <w:lang w:eastAsia="ja-JP"/>
        </w:rPr>
        <w:t>PBF</w:t>
      </w:r>
      <w:r w:rsidRPr="00015F98">
        <w:rPr>
          <w:rFonts w:asciiTheme="minorHAnsi" w:eastAsia="MS Mincho" w:hAnsiTheme="minorHAnsi" w:cstheme="minorHAnsi"/>
          <w:sz w:val="22"/>
          <w:szCs w:val="22"/>
          <w:lang w:eastAsia="ja-JP"/>
        </w:rPr>
        <w:t xml:space="preserve"> on board a fishing vessel to another fishing vessel either at sea or in port</w:t>
      </w:r>
      <w:r w:rsidR="0088639F" w:rsidRPr="00015F98">
        <w:rPr>
          <w:rFonts w:asciiTheme="minorHAnsi" w:eastAsia="MS Mincho" w:hAnsiTheme="minorHAnsi" w:cstheme="minorHAnsi"/>
          <w:sz w:val="22"/>
          <w:szCs w:val="22"/>
          <w:lang w:eastAsia="ja-JP"/>
        </w:rPr>
        <w:t>.</w:t>
      </w:r>
    </w:p>
    <w:p w14:paraId="71F49BE0" w14:textId="77777777" w:rsidR="003C3894" w:rsidRPr="00015F98" w:rsidRDefault="003C3894" w:rsidP="00015F98">
      <w:pPr>
        <w:pStyle w:val="ListParagraph"/>
        <w:adjustRightInd w:val="0"/>
        <w:snapToGrid w:val="0"/>
        <w:ind w:left="880" w:firstLine="0"/>
        <w:jc w:val="left"/>
        <w:rPr>
          <w:rFonts w:asciiTheme="minorHAnsi" w:eastAsia="MS Mincho" w:hAnsiTheme="minorHAnsi" w:cstheme="minorHAnsi"/>
          <w:sz w:val="22"/>
          <w:szCs w:val="22"/>
          <w:lang w:eastAsia="ja-JP"/>
        </w:rPr>
      </w:pPr>
    </w:p>
    <w:p w14:paraId="08ABCDD9" w14:textId="72CEDEF1" w:rsidR="000A6AA6" w:rsidRPr="00015F98" w:rsidRDefault="00B456A8" w:rsidP="00015F98">
      <w:pPr>
        <w:pStyle w:val="ListParagraph"/>
        <w:numPr>
          <w:ilvl w:val="0"/>
          <w:numId w:val="3"/>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Export</w:t>
      </w:r>
      <w:r w:rsidR="000A6AA6" w:rsidRPr="00015F98">
        <w:rPr>
          <w:rFonts w:asciiTheme="minorHAnsi" w:eastAsia="MS Mincho" w:hAnsiTheme="minorHAnsi" w:cstheme="minorHAnsi"/>
          <w:sz w:val="22"/>
          <w:szCs w:val="22"/>
          <w:lang w:eastAsia="ja-JP"/>
        </w:rPr>
        <w:t xml:space="preserve">, </w:t>
      </w:r>
      <w:r w:rsidRPr="00015F98">
        <w:rPr>
          <w:rFonts w:asciiTheme="minorHAnsi" w:eastAsia="MS Mincho" w:hAnsiTheme="minorHAnsi" w:cstheme="minorHAnsi"/>
          <w:sz w:val="22"/>
          <w:szCs w:val="22"/>
          <w:lang w:eastAsia="ja-JP"/>
        </w:rPr>
        <w:t>import</w:t>
      </w:r>
      <w:r w:rsidR="000A6AA6" w:rsidRPr="00015F98">
        <w:rPr>
          <w:rFonts w:asciiTheme="minorHAnsi" w:eastAsia="MS Mincho" w:hAnsiTheme="minorHAnsi" w:cstheme="minorHAnsi"/>
          <w:sz w:val="22"/>
          <w:szCs w:val="22"/>
          <w:lang w:eastAsia="ja-JP"/>
        </w:rPr>
        <w:t xml:space="preserve"> or re-export of </w:t>
      </w:r>
      <w:r w:rsidR="006D5B59" w:rsidRPr="00015F98">
        <w:rPr>
          <w:rFonts w:asciiTheme="minorHAnsi" w:eastAsia="MS Mincho" w:hAnsiTheme="minorHAnsi" w:cstheme="minorHAnsi"/>
          <w:sz w:val="22"/>
          <w:szCs w:val="22"/>
          <w:lang w:eastAsia="ja-JP"/>
        </w:rPr>
        <w:t>PBF</w:t>
      </w:r>
      <w:r w:rsidR="000A6AA6" w:rsidRPr="00015F98">
        <w:rPr>
          <w:rFonts w:asciiTheme="minorHAnsi" w:eastAsia="MS Mincho" w:hAnsiTheme="minorHAnsi" w:cstheme="minorHAnsi"/>
          <w:sz w:val="22"/>
          <w:szCs w:val="22"/>
          <w:lang w:eastAsia="ja-JP"/>
        </w:rPr>
        <w:t xml:space="preserve"> without a</w:t>
      </w:r>
      <w:r w:rsidR="00672A94" w:rsidRPr="00015F98">
        <w:rPr>
          <w:rFonts w:asciiTheme="minorHAnsi" w:eastAsia="MS Mincho" w:hAnsiTheme="minorHAnsi" w:cstheme="minorHAnsi"/>
          <w:sz w:val="22"/>
          <w:szCs w:val="22"/>
          <w:lang w:eastAsia="ja-JP"/>
        </w:rPr>
        <w:t xml:space="preserve"> </w:t>
      </w:r>
      <w:r w:rsidR="000A6AA6" w:rsidRPr="00015F98">
        <w:rPr>
          <w:rFonts w:asciiTheme="minorHAnsi" w:eastAsia="MS Mincho" w:hAnsiTheme="minorHAnsi" w:cstheme="minorHAnsi"/>
          <w:sz w:val="22"/>
          <w:szCs w:val="22"/>
          <w:lang w:eastAsia="ja-JP"/>
        </w:rPr>
        <w:t xml:space="preserve">completed and validated </w:t>
      </w:r>
      <w:r w:rsidR="00672A94" w:rsidRPr="00015F98">
        <w:rPr>
          <w:rFonts w:asciiTheme="minorHAnsi" w:eastAsia="MS Mincho" w:hAnsiTheme="minorHAnsi" w:cstheme="minorHAnsi"/>
          <w:sz w:val="22"/>
          <w:szCs w:val="22"/>
          <w:lang w:eastAsia="ja-JP"/>
        </w:rPr>
        <w:t xml:space="preserve">electronic </w:t>
      </w:r>
      <w:r w:rsidR="000A6AA6" w:rsidRPr="00015F98">
        <w:rPr>
          <w:rFonts w:asciiTheme="minorHAnsi" w:eastAsia="MS Mincho" w:hAnsiTheme="minorHAnsi" w:cstheme="minorHAnsi"/>
          <w:sz w:val="22"/>
          <w:szCs w:val="22"/>
          <w:lang w:eastAsia="ja-JP"/>
        </w:rPr>
        <w:t>P</w:t>
      </w:r>
      <w:r w:rsidR="00672A94" w:rsidRPr="00015F98">
        <w:rPr>
          <w:rFonts w:asciiTheme="minorHAnsi" w:eastAsia="MS Mincho" w:hAnsiTheme="minorHAnsi" w:cstheme="minorHAnsi"/>
          <w:sz w:val="22"/>
          <w:szCs w:val="22"/>
          <w:lang w:eastAsia="ja-JP"/>
        </w:rPr>
        <w:t>acific bluefin tuna Catch Documentation (eP</w:t>
      </w:r>
      <w:r w:rsidR="000A6AA6" w:rsidRPr="00015F98">
        <w:rPr>
          <w:rFonts w:asciiTheme="minorHAnsi" w:eastAsia="MS Mincho" w:hAnsiTheme="minorHAnsi" w:cstheme="minorHAnsi"/>
          <w:sz w:val="22"/>
          <w:szCs w:val="22"/>
          <w:lang w:eastAsia="ja-JP"/>
        </w:rPr>
        <w:t>BCD</w:t>
      </w:r>
      <w:r w:rsidR="00672A94" w:rsidRPr="00015F98">
        <w:rPr>
          <w:rFonts w:asciiTheme="minorHAnsi" w:eastAsia="MS Mincho" w:hAnsiTheme="minorHAnsi" w:cstheme="minorHAnsi"/>
          <w:sz w:val="22"/>
          <w:szCs w:val="22"/>
          <w:lang w:eastAsia="ja-JP"/>
        </w:rPr>
        <w:t>)</w:t>
      </w:r>
      <w:r w:rsidR="000A6AA6" w:rsidRPr="00015F98">
        <w:rPr>
          <w:rFonts w:asciiTheme="minorHAnsi" w:eastAsia="MS Mincho" w:hAnsiTheme="minorHAnsi" w:cstheme="minorHAnsi"/>
          <w:sz w:val="22"/>
          <w:szCs w:val="22"/>
          <w:lang w:eastAsia="ja-JP"/>
        </w:rPr>
        <w:t xml:space="preserve"> or </w:t>
      </w:r>
      <w:r w:rsidR="00672A94" w:rsidRPr="00015F98">
        <w:rPr>
          <w:rFonts w:asciiTheme="minorHAnsi" w:eastAsia="MS Mincho" w:hAnsiTheme="minorHAnsi" w:cstheme="minorHAnsi"/>
          <w:sz w:val="22"/>
          <w:szCs w:val="22"/>
          <w:lang w:eastAsia="ja-JP"/>
        </w:rPr>
        <w:t xml:space="preserve">electronic </w:t>
      </w:r>
      <w:r w:rsidR="000A6AA6" w:rsidRPr="00015F98">
        <w:rPr>
          <w:rFonts w:asciiTheme="minorHAnsi" w:eastAsia="MS Mincho" w:hAnsiTheme="minorHAnsi" w:cstheme="minorHAnsi"/>
          <w:sz w:val="22"/>
          <w:szCs w:val="22"/>
          <w:lang w:eastAsia="ja-JP"/>
        </w:rPr>
        <w:t>Pacific bluefin tuna Re-export Certificate (</w:t>
      </w:r>
      <w:proofErr w:type="spellStart"/>
      <w:r w:rsidR="00672A94" w:rsidRPr="00015F98">
        <w:rPr>
          <w:rFonts w:asciiTheme="minorHAnsi" w:eastAsia="MS Mincho" w:hAnsiTheme="minorHAnsi" w:cstheme="minorHAnsi"/>
          <w:sz w:val="22"/>
          <w:szCs w:val="22"/>
          <w:lang w:eastAsia="ja-JP"/>
        </w:rPr>
        <w:t>e</w:t>
      </w:r>
      <w:r w:rsidR="000A6AA6" w:rsidRPr="00015F98">
        <w:rPr>
          <w:rFonts w:asciiTheme="minorHAnsi" w:eastAsia="MS Mincho" w:hAnsiTheme="minorHAnsi" w:cstheme="minorHAnsi"/>
          <w:sz w:val="22"/>
          <w:szCs w:val="22"/>
          <w:lang w:eastAsia="ja-JP"/>
        </w:rPr>
        <w:t>PBRC</w:t>
      </w:r>
      <w:proofErr w:type="spellEnd"/>
      <w:r w:rsidR="000A6AA6" w:rsidRPr="00015F98">
        <w:rPr>
          <w:rFonts w:asciiTheme="minorHAnsi" w:eastAsia="MS Mincho" w:hAnsiTheme="minorHAnsi" w:cstheme="minorHAnsi"/>
          <w:sz w:val="22"/>
          <w:szCs w:val="22"/>
          <w:lang w:eastAsia="ja-JP"/>
        </w:rPr>
        <w:t xml:space="preserve">) shall be prohibited. </w:t>
      </w:r>
      <w:r w:rsidR="000904CD" w:rsidRPr="00015F98">
        <w:rPr>
          <w:rFonts w:asciiTheme="minorHAnsi" w:eastAsia="MS Mincho" w:hAnsiTheme="minorHAnsi" w:cstheme="minorHAnsi"/>
          <w:sz w:val="22"/>
          <w:szCs w:val="22"/>
          <w:lang w:eastAsia="ja-JP"/>
        </w:rPr>
        <w:t>Export</w:t>
      </w:r>
      <w:r w:rsidR="000A6AA6" w:rsidRPr="00015F98">
        <w:rPr>
          <w:rFonts w:asciiTheme="minorHAnsi" w:eastAsia="MS Mincho" w:hAnsiTheme="minorHAnsi" w:cstheme="minorHAnsi"/>
          <w:sz w:val="22"/>
          <w:szCs w:val="22"/>
          <w:lang w:eastAsia="ja-JP"/>
        </w:rPr>
        <w:t xml:space="preserve">, </w:t>
      </w:r>
      <w:r w:rsidR="000904CD" w:rsidRPr="00015F98">
        <w:rPr>
          <w:rFonts w:asciiTheme="minorHAnsi" w:eastAsia="MS Mincho" w:hAnsiTheme="minorHAnsi" w:cstheme="minorHAnsi"/>
          <w:sz w:val="22"/>
          <w:szCs w:val="22"/>
          <w:lang w:eastAsia="ja-JP"/>
        </w:rPr>
        <w:t>import</w:t>
      </w:r>
      <w:r w:rsidR="000A6AA6" w:rsidRPr="00015F98">
        <w:rPr>
          <w:rFonts w:asciiTheme="minorHAnsi" w:eastAsia="MS Mincho" w:hAnsiTheme="minorHAnsi" w:cstheme="minorHAnsi"/>
          <w:sz w:val="22"/>
          <w:szCs w:val="22"/>
          <w:lang w:eastAsia="ja-JP"/>
        </w:rPr>
        <w:t xml:space="preserve"> or re-export of fish parts other than the meat or collars (i.e., heads, eyes, </w:t>
      </w:r>
      <w:proofErr w:type="gramStart"/>
      <w:r w:rsidR="000A6AA6" w:rsidRPr="00015F98">
        <w:rPr>
          <w:rFonts w:asciiTheme="minorHAnsi" w:eastAsia="MS Mincho" w:hAnsiTheme="minorHAnsi" w:cstheme="minorHAnsi"/>
          <w:sz w:val="22"/>
          <w:szCs w:val="22"/>
          <w:lang w:eastAsia="ja-JP"/>
        </w:rPr>
        <w:t>roes</w:t>
      </w:r>
      <w:proofErr w:type="gramEnd"/>
      <w:r w:rsidR="000A6AA6" w:rsidRPr="00015F98">
        <w:rPr>
          <w:rFonts w:asciiTheme="minorHAnsi" w:eastAsia="MS Mincho" w:hAnsiTheme="minorHAnsi" w:cstheme="minorHAnsi"/>
          <w:sz w:val="22"/>
          <w:szCs w:val="22"/>
          <w:lang w:eastAsia="ja-JP"/>
        </w:rPr>
        <w:t xml:space="preserve">, guts and tails) shall be exempted from the requirement of this </w:t>
      </w:r>
      <w:r w:rsidR="00F36E46" w:rsidRPr="00015F98">
        <w:rPr>
          <w:rFonts w:asciiTheme="minorHAnsi" w:eastAsia="MS Mincho" w:hAnsiTheme="minorHAnsi" w:cstheme="minorHAnsi"/>
          <w:sz w:val="22"/>
          <w:szCs w:val="22"/>
          <w:lang w:eastAsia="ja-JP"/>
        </w:rPr>
        <w:t>CMM/Resolution</w:t>
      </w:r>
      <w:r w:rsidR="000A6AA6" w:rsidRPr="00015F98">
        <w:rPr>
          <w:rFonts w:asciiTheme="minorHAnsi" w:eastAsia="MS Mincho" w:hAnsiTheme="minorHAnsi" w:cstheme="minorHAnsi"/>
          <w:sz w:val="22"/>
          <w:szCs w:val="22"/>
          <w:lang w:eastAsia="ja-JP"/>
        </w:rPr>
        <w:t>.</w:t>
      </w:r>
    </w:p>
    <w:p w14:paraId="61F66DD4" w14:textId="77777777" w:rsidR="00AB2303" w:rsidRPr="00015F98" w:rsidRDefault="00AB2303" w:rsidP="00015F98">
      <w:pPr>
        <w:adjustRightInd w:val="0"/>
        <w:snapToGrid w:val="0"/>
        <w:ind w:left="220" w:hangingChars="100" w:hanging="220"/>
        <w:jc w:val="left"/>
        <w:rPr>
          <w:rFonts w:asciiTheme="minorHAnsi" w:eastAsia="MS Mincho" w:hAnsiTheme="minorHAnsi" w:cstheme="minorHAnsi"/>
          <w:sz w:val="22"/>
          <w:szCs w:val="22"/>
          <w:lang w:eastAsia="ja-JP"/>
        </w:rPr>
      </w:pPr>
    </w:p>
    <w:p w14:paraId="61F459E6" w14:textId="3B74F9C6" w:rsidR="00323113" w:rsidRPr="00015F98" w:rsidRDefault="00672A94" w:rsidP="00015F98">
      <w:pPr>
        <w:pStyle w:val="ListParagraph"/>
        <w:numPr>
          <w:ilvl w:val="0"/>
          <w:numId w:val="3"/>
        </w:numPr>
        <w:adjustRightInd w:val="0"/>
        <w:snapToGrid w:val="0"/>
        <w:jc w:val="left"/>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Development and implementation of </w:t>
      </w:r>
      <w:r w:rsidR="00C12800" w:rsidRPr="00015F98">
        <w:rPr>
          <w:rFonts w:asciiTheme="minorHAnsi" w:eastAsia="MS Mincho" w:hAnsiTheme="minorHAnsi" w:cstheme="minorHAnsi"/>
          <w:sz w:val="22"/>
          <w:szCs w:val="22"/>
          <w:lang w:eastAsia="ja-JP"/>
        </w:rPr>
        <w:t>e</w:t>
      </w:r>
      <w:r w:rsidR="005B63AE" w:rsidRPr="00015F98">
        <w:rPr>
          <w:rFonts w:asciiTheme="minorHAnsi" w:eastAsia="MS Mincho" w:hAnsiTheme="minorHAnsi" w:cstheme="minorHAnsi"/>
          <w:sz w:val="22"/>
          <w:szCs w:val="22"/>
          <w:lang w:eastAsia="ja-JP"/>
        </w:rPr>
        <w:t>PBCD</w:t>
      </w:r>
      <w:r w:rsidRPr="00015F98">
        <w:rPr>
          <w:rFonts w:asciiTheme="minorHAnsi" w:eastAsia="MS Mincho" w:hAnsiTheme="minorHAnsi" w:cstheme="minorHAnsi"/>
          <w:sz w:val="22"/>
          <w:szCs w:val="22"/>
          <w:lang w:eastAsia="ja-JP"/>
        </w:rPr>
        <w:t xml:space="preserve"> and </w:t>
      </w:r>
      <w:proofErr w:type="spellStart"/>
      <w:r w:rsidRPr="00015F98">
        <w:rPr>
          <w:rFonts w:asciiTheme="minorHAnsi" w:eastAsia="MS Mincho" w:hAnsiTheme="minorHAnsi" w:cstheme="minorHAnsi"/>
          <w:sz w:val="22"/>
          <w:szCs w:val="22"/>
          <w:lang w:eastAsia="ja-JP"/>
        </w:rPr>
        <w:t>ePBRC</w:t>
      </w:r>
      <w:proofErr w:type="spellEnd"/>
    </w:p>
    <w:p w14:paraId="495D7DC5" w14:textId="68FD9C75" w:rsidR="00672A94" w:rsidRPr="00015F98" w:rsidRDefault="00672A94" w:rsidP="00015F98">
      <w:pPr>
        <w:pStyle w:val="ListParagraph"/>
        <w:numPr>
          <w:ilvl w:val="0"/>
          <w:numId w:val="6"/>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For the implementation of this </w:t>
      </w:r>
      <w:r w:rsidR="00ED0E8F" w:rsidRPr="00015F98">
        <w:rPr>
          <w:rFonts w:asciiTheme="minorHAnsi" w:eastAsia="MS Mincho" w:hAnsiTheme="minorHAnsi" w:cstheme="minorHAnsi"/>
          <w:sz w:val="22"/>
          <w:szCs w:val="22"/>
          <w:lang w:eastAsia="ja-JP"/>
        </w:rPr>
        <w:t>CMM/Resolution</w:t>
      </w:r>
      <w:r w:rsidRPr="00015F98">
        <w:rPr>
          <w:rFonts w:asciiTheme="minorHAnsi" w:eastAsia="MS Mincho" w:hAnsiTheme="minorHAnsi" w:cstheme="minorHAnsi"/>
          <w:sz w:val="22"/>
          <w:szCs w:val="22"/>
          <w:lang w:eastAsia="ja-JP"/>
        </w:rPr>
        <w:t xml:space="preserve">, an </w:t>
      </w:r>
      <w:r w:rsidR="00662DC2" w:rsidRPr="00015F98">
        <w:rPr>
          <w:rFonts w:asciiTheme="minorHAnsi" w:eastAsia="MS Mincho" w:hAnsiTheme="minorHAnsi" w:cstheme="minorHAnsi"/>
          <w:sz w:val="22"/>
          <w:szCs w:val="22"/>
          <w:lang w:eastAsia="ja-JP"/>
        </w:rPr>
        <w:t>i</w:t>
      </w:r>
      <w:r w:rsidRPr="00015F98">
        <w:rPr>
          <w:rFonts w:asciiTheme="minorHAnsi" w:eastAsia="MS Mincho" w:hAnsiTheme="minorHAnsi" w:cstheme="minorHAnsi"/>
          <w:sz w:val="22"/>
          <w:szCs w:val="22"/>
          <w:lang w:eastAsia="ja-JP"/>
        </w:rPr>
        <w:t xml:space="preserve">nteroperable ePBCD system will be developed. This system will </w:t>
      </w:r>
      <w:r w:rsidR="00715718" w:rsidRPr="00015F98">
        <w:rPr>
          <w:rFonts w:asciiTheme="minorHAnsi" w:eastAsia="MS Mincho" w:hAnsiTheme="minorHAnsi" w:cstheme="minorHAnsi"/>
          <w:sz w:val="22"/>
          <w:szCs w:val="22"/>
          <w:lang w:eastAsia="ja-JP"/>
        </w:rPr>
        <w:t xml:space="preserve">also </w:t>
      </w:r>
      <w:r w:rsidRPr="00015F98">
        <w:rPr>
          <w:rFonts w:asciiTheme="minorHAnsi" w:eastAsia="MS Mincho" w:hAnsiTheme="minorHAnsi" w:cstheme="minorHAnsi"/>
          <w:sz w:val="22"/>
          <w:szCs w:val="22"/>
          <w:lang w:eastAsia="ja-JP"/>
        </w:rPr>
        <w:t xml:space="preserve">be made available for </w:t>
      </w:r>
      <w:proofErr w:type="spellStart"/>
      <w:r w:rsidRPr="00015F98">
        <w:rPr>
          <w:rFonts w:asciiTheme="minorHAnsi" w:eastAsia="MS Mincho" w:hAnsiTheme="minorHAnsi" w:cstheme="minorHAnsi"/>
          <w:sz w:val="22"/>
          <w:szCs w:val="22"/>
          <w:lang w:eastAsia="ja-JP"/>
        </w:rPr>
        <w:t>ePBRC</w:t>
      </w:r>
      <w:proofErr w:type="spellEnd"/>
      <w:r w:rsidRPr="00015F98">
        <w:rPr>
          <w:rFonts w:asciiTheme="minorHAnsi" w:eastAsia="MS Mincho" w:hAnsiTheme="minorHAnsi" w:cstheme="minorHAnsi"/>
          <w:sz w:val="22"/>
          <w:szCs w:val="22"/>
          <w:lang w:eastAsia="ja-JP"/>
        </w:rPr>
        <w:t>.</w:t>
      </w:r>
      <w:r w:rsidR="007B1550" w:rsidRPr="00015F98">
        <w:rPr>
          <w:rFonts w:asciiTheme="minorHAnsi" w:eastAsia="MS Mincho" w:hAnsiTheme="minorHAnsi" w:cstheme="minorHAnsi"/>
          <w:sz w:val="22"/>
          <w:szCs w:val="22"/>
          <w:lang w:eastAsia="ja-JP"/>
        </w:rPr>
        <w:t xml:space="preserve"> WCPFC and IATTC Secretariat</w:t>
      </w:r>
      <w:r w:rsidR="00233843" w:rsidRPr="00015F98">
        <w:rPr>
          <w:rFonts w:asciiTheme="minorHAnsi" w:eastAsia="MS Mincho" w:hAnsiTheme="minorHAnsi" w:cstheme="minorHAnsi"/>
          <w:sz w:val="22"/>
          <w:szCs w:val="22"/>
          <w:lang w:eastAsia="ja-JP"/>
        </w:rPr>
        <w:t>s</w:t>
      </w:r>
      <w:r w:rsidR="007B1550" w:rsidRPr="00015F98">
        <w:rPr>
          <w:rFonts w:asciiTheme="minorHAnsi" w:eastAsia="MS Mincho" w:hAnsiTheme="minorHAnsi" w:cstheme="minorHAnsi"/>
          <w:sz w:val="22"/>
          <w:szCs w:val="22"/>
          <w:lang w:eastAsia="ja-JP"/>
        </w:rPr>
        <w:t xml:space="preserve"> should formulate the Terms of Reference for an open tender for the </w:t>
      </w:r>
      <w:proofErr w:type="gramStart"/>
      <w:r w:rsidR="007B1550" w:rsidRPr="00015F98">
        <w:rPr>
          <w:rFonts w:asciiTheme="minorHAnsi" w:eastAsia="MS Mincho" w:hAnsiTheme="minorHAnsi" w:cstheme="minorHAnsi"/>
          <w:sz w:val="22"/>
          <w:szCs w:val="22"/>
          <w:lang w:eastAsia="ja-JP"/>
        </w:rPr>
        <w:t>system development</w:t>
      </w:r>
      <w:proofErr w:type="gramEnd"/>
      <w:r w:rsidR="007B1550" w:rsidRPr="00015F98">
        <w:rPr>
          <w:rFonts w:asciiTheme="minorHAnsi" w:eastAsia="MS Mincho" w:hAnsiTheme="minorHAnsi" w:cstheme="minorHAnsi"/>
          <w:sz w:val="22"/>
          <w:szCs w:val="22"/>
          <w:lang w:eastAsia="ja-JP"/>
        </w:rPr>
        <w:t xml:space="preserve"> before the end of 20XX, or as soon as possible thereafter. Such Terms of Reference shall be </w:t>
      </w:r>
      <w:r w:rsidR="007B1550" w:rsidRPr="00015F98">
        <w:rPr>
          <w:rFonts w:asciiTheme="minorHAnsi" w:eastAsia="MS Mincho" w:hAnsiTheme="minorHAnsi" w:cstheme="minorHAnsi"/>
          <w:sz w:val="22"/>
          <w:szCs w:val="22"/>
          <w:lang w:eastAsia="ja-JP"/>
        </w:rPr>
        <w:lastRenderedPageBreak/>
        <w:t>approved by both WCPFC and IATTC. The Secretariat shall report to the Commission the result of tenders and progress on the system development thereafter.</w:t>
      </w:r>
    </w:p>
    <w:p w14:paraId="4CD44A60" w14:textId="36136FED" w:rsidR="008A60E7" w:rsidRPr="00015F98" w:rsidRDefault="008A60E7" w:rsidP="00015F98">
      <w:pPr>
        <w:pStyle w:val="ListParagraph"/>
        <w:numPr>
          <w:ilvl w:val="0"/>
          <w:numId w:val="6"/>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A pilot testing phase will be </w:t>
      </w:r>
      <w:proofErr w:type="gramStart"/>
      <w:r w:rsidRPr="00015F98">
        <w:rPr>
          <w:rFonts w:asciiTheme="minorHAnsi" w:eastAsia="MS Mincho" w:hAnsiTheme="minorHAnsi" w:cstheme="minorHAnsi"/>
          <w:sz w:val="22"/>
          <w:szCs w:val="22"/>
          <w:lang w:eastAsia="ja-JP"/>
        </w:rPr>
        <w:t>undertaken</w:t>
      </w:r>
      <w:proofErr w:type="gramEnd"/>
      <w:r w:rsidRPr="00015F98">
        <w:rPr>
          <w:rFonts w:asciiTheme="minorHAnsi" w:eastAsia="MS Mincho" w:hAnsiTheme="minorHAnsi" w:cstheme="minorHAnsi"/>
          <w:sz w:val="22"/>
          <w:szCs w:val="22"/>
          <w:lang w:eastAsia="ja-JP"/>
        </w:rPr>
        <w:t xml:space="preserve"> at </w:t>
      </w:r>
      <w:proofErr w:type="gramStart"/>
      <w:r w:rsidRPr="00015F98">
        <w:rPr>
          <w:rFonts w:asciiTheme="minorHAnsi" w:eastAsia="MS Mincho" w:hAnsiTheme="minorHAnsi" w:cstheme="minorHAnsi"/>
          <w:sz w:val="22"/>
          <w:szCs w:val="22"/>
          <w:lang w:eastAsia="ja-JP"/>
        </w:rPr>
        <w:t>least for</w:t>
      </w:r>
      <w:proofErr w:type="gramEnd"/>
      <w:r w:rsidRPr="00015F98">
        <w:rPr>
          <w:rFonts w:asciiTheme="minorHAnsi" w:eastAsia="MS Mincho" w:hAnsiTheme="minorHAnsi" w:cstheme="minorHAnsi"/>
          <w:sz w:val="22"/>
          <w:szCs w:val="22"/>
          <w:lang w:eastAsia="ja-JP"/>
        </w:rPr>
        <w:t xml:space="preserve"> X years </w:t>
      </w:r>
      <w:r w:rsidR="00B472F8" w:rsidRPr="00015F98">
        <w:rPr>
          <w:rFonts w:asciiTheme="minorHAnsi" w:eastAsia="MS Mincho" w:hAnsiTheme="minorHAnsi" w:cstheme="minorHAnsi"/>
          <w:sz w:val="22"/>
          <w:szCs w:val="22"/>
          <w:lang w:eastAsia="ja-JP"/>
        </w:rPr>
        <w:t xml:space="preserve">to implement </w:t>
      </w:r>
      <w:r w:rsidRPr="00015F98">
        <w:rPr>
          <w:rFonts w:asciiTheme="minorHAnsi" w:eastAsia="MS Mincho" w:hAnsiTheme="minorHAnsi" w:cstheme="minorHAnsi"/>
          <w:sz w:val="22"/>
          <w:szCs w:val="22"/>
          <w:lang w:eastAsia="ja-JP"/>
        </w:rPr>
        <w:t xml:space="preserve">ePBCD and </w:t>
      </w:r>
      <w:proofErr w:type="spellStart"/>
      <w:r w:rsidRPr="00015F98">
        <w:rPr>
          <w:rFonts w:asciiTheme="minorHAnsi" w:eastAsia="MS Mincho" w:hAnsiTheme="minorHAnsi" w:cstheme="minorHAnsi"/>
          <w:sz w:val="22"/>
          <w:szCs w:val="22"/>
          <w:lang w:eastAsia="ja-JP"/>
        </w:rPr>
        <w:t>ePBRC</w:t>
      </w:r>
      <w:proofErr w:type="spellEnd"/>
      <w:r w:rsidRPr="00015F98">
        <w:rPr>
          <w:rFonts w:asciiTheme="minorHAnsi" w:eastAsia="MS Mincho" w:hAnsiTheme="minorHAnsi" w:cstheme="minorHAnsi"/>
          <w:sz w:val="22"/>
          <w:szCs w:val="22"/>
          <w:lang w:eastAsia="ja-JP"/>
        </w:rPr>
        <w:t xml:space="preserve">. The pilot testing will </w:t>
      </w:r>
      <w:r w:rsidR="00AB6218" w:rsidRPr="00015F98">
        <w:rPr>
          <w:rFonts w:asciiTheme="minorHAnsi" w:eastAsia="MS Mincho" w:hAnsiTheme="minorHAnsi" w:cstheme="minorHAnsi"/>
          <w:sz w:val="22"/>
          <w:szCs w:val="22"/>
          <w:lang w:eastAsia="ja-JP"/>
        </w:rPr>
        <w:t>involve</w:t>
      </w:r>
      <w:r w:rsidRPr="00015F98">
        <w:rPr>
          <w:rFonts w:asciiTheme="minorHAnsi" w:eastAsia="MS Mincho" w:hAnsiTheme="minorHAnsi" w:cstheme="minorHAnsi"/>
          <w:sz w:val="22"/>
          <w:szCs w:val="22"/>
          <w:lang w:eastAsia="ja-JP"/>
        </w:rPr>
        <w:t xml:space="preserve"> CCMs/CPCs on a voluntary basis </w:t>
      </w:r>
      <w:r w:rsidR="0040136A" w:rsidRPr="00015F98">
        <w:rPr>
          <w:rFonts w:asciiTheme="minorHAnsi" w:eastAsia="MS Mincho" w:hAnsiTheme="minorHAnsi" w:cstheme="minorHAnsi"/>
          <w:sz w:val="22"/>
          <w:szCs w:val="22"/>
          <w:lang w:eastAsia="ja-JP"/>
        </w:rPr>
        <w:t xml:space="preserve">and cover </w:t>
      </w:r>
      <w:proofErr w:type="gramStart"/>
      <w:r w:rsidRPr="00015F98">
        <w:rPr>
          <w:rFonts w:asciiTheme="minorHAnsi" w:eastAsia="MS Mincho" w:hAnsiTheme="minorHAnsi" w:cstheme="minorHAnsi"/>
          <w:sz w:val="22"/>
          <w:szCs w:val="22"/>
          <w:lang w:eastAsia="ja-JP"/>
        </w:rPr>
        <w:t>range</w:t>
      </w:r>
      <w:proofErr w:type="gramEnd"/>
      <w:r w:rsidRPr="00015F98">
        <w:rPr>
          <w:rFonts w:asciiTheme="minorHAnsi" w:eastAsia="MS Mincho" w:hAnsiTheme="minorHAnsi" w:cstheme="minorHAnsi"/>
          <w:sz w:val="22"/>
          <w:szCs w:val="22"/>
          <w:lang w:eastAsia="ja-JP"/>
        </w:rPr>
        <w:t xml:space="preserve"> of actions required in </w:t>
      </w:r>
      <w:r w:rsidR="00ED0E8F" w:rsidRPr="00015F98">
        <w:rPr>
          <w:rFonts w:asciiTheme="minorHAnsi" w:eastAsia="MS Mincho" w:hAnsiTheme="minorHAnsi" w:cstheme="minorHAnsi"/>
          <w:sz w:val="22"/>
          <w:szCs w:val="22"/>
          <w:lang w:eastAsia="ja-JP"/>
        </w:rPr>
        <w:t>this CMM/Resolution</w:t>
      </w:r>
      <w:r w:rsidRPr="00015F98">
        <w:rPr>
          <w:rFonts w:asciiTheme="minorHAnsi" w:eastAsia="MS Mincho" w:hAnsiTheme="minorHAnsi" w:cstheme="minorHAnsi"/>
          <w:sz w:val="22"/>
          <w:szCs w:val="22"/>
          <w:lang w:eastAsia="ja-JP"/>
        </w:rPr>
        <w:t>.</w:t>
      </w:r>
    </w:p>
    <w:p w14:paraId="5187EB74" w14:textId="3A23F981" w:rsidR="00323113" w:rsidRPr="00015F98" w:rsidRDefault="000142A5" w:rsidP="00015F98">
      <w:pPr>
        <w:pStyle w:val="ListParagraph"/>
        <w:numPr>
          <w:ilvl w:val="0"/>
          <w:numId w:val="6"/>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U</w:t>
      </w:r>
      <w:r w:rsidR="008A60E7" w:rsidRPr="00015F98">
        <w:rPr>
          <w:rFonts w:asciiTheme="minorHAnsi" w:eastAsia="MS Mincho" w:hAnsiTheme="minorHAnsi" w:cstheme="minorHAnsi"/>
          <w:sz w:val="22"/>
          <w:szCs w:val="22"/>
          <w:lang w:eastAsia="ja-JP"/>
        </w:rPr>
        <w:t xml:space="preserve">se of the ePBCD system </w:t>
      </w:r>
      <w:r w:rsidRPr="00015F98">
        <w:rPr>
          <w:rFonts w:asciiTheme="minorHAnsi" w:eastAsia="MS Mincho" w:hAnsiTheme="minorHAnsi" w:cstheme="minorHAnsi"/>
          <w:sz w:val="22"/>
          <w:szCs w:val="22"/>
          <w:lang w:eastAsia="ja-JP"/>
        </w:rPr>
        <w:t>is</w:t>
      </w:r>
      <w:r w:rsidR="008A60E7" w:rsidRPr="00015F98">
        <w:rPr>
          <w:rFonts w:asciiTheme="minorHAnsi" w:eastAsia="MS Mincho" w:hAnsiTheme="minorHAnsi" w:cstheme="minorHAnsi"/>
          <w:sz w:val="22"/>
          <w:szCs w:val="22"/>
          <w:lang w:eastAsia="ja-JP"/>
        </w:rPr>
        <w:t xml:space="preserve"> mandatory </w:t>
      </w:r>
      <w:proofErr w:type="gramStart"/>
      <w:r w:rsidR="008A60E7" w:rsidRPr="00015F98">
        <w:rPr>
          <w:rFonts w:asciiTheme="minorHAnsi" w:eastAsia="MS Mincho" w:hAnsiTheme="minorHAnsi" w:cstheme="minorHAnsi"/>
          <w:sz w:val="22"/>
          <w:szCs w:val="22"/>
          <w:lang w:eastAsia="ja-JP"/>
        </w:rPr>
        <w:t>of</w:t>
      </w:r>
      <w:proofErr w:type="gramEnd"/>
      <w:r w:rsidR="008A60E7" w:rsidRPr="00015F98">
        <w:rPr>
          <w:rFonts w:asciiTheme="minorHAnsi" w:eastAsia="MS Mincho" w:hAnsiTheme="minorHAnsi" w:cstheme="minorHAnsi"/>
          <w:sz w:val="22"/>
          <w:szCs w:val="22"/>
          <w:lang w:eastAsia="ja-JP"/>
        </w:rPr>
        <w:t xml:space="preserve"> all CCMs/CPCs</w:t>
      </w:r>
      <w:r w:rsidRPr="00015F98">
        <w:rPr>
          <w:rFonts w:asciiTheme="minorHAnsi" w:eastAsia="MS Mincho" w:hAnsiTheme="minorHAnsi" w:cstheme="minorHAnsi"/>
          <w:sz w:val="22"/>
          <w:szCs w:val="22"/>
          <w:lang w:eastAsia="ja-JP"/>
        </w:rPr>
        <w:t xml:space="preserve"> once ePBCD system is implemented after the pilot testing phase</w:t>
      </w:r>
      <w:r w:rsidR="008A60E7" w:rsidRPr="00015F98">
        <w:rPr>
          <w:rFonts w:asciiTheme="minorHAnsi" w:eastAsia="MS Mincho" w:hAnsiTheme="minorHAnsi" w:cstheme="minorHAnsi"/>
          <w:sz w:val="22"/>
          <w:szCs w:val="22"/>
          <w:lang w:eastAsia="ja-JP"/>
        </w:rPr>
        <w:t>.</w:t>
      </w:r>
    </w:p>
    <w:p w14:paraId="4A7B2582" w14:textId="40465065" w:rsidR="008A60E7" w:rsidRPr="00015F98" w:rsidRDefault="008A60E7" w:rsidP="00015F98">
      <w:pPr>
        <w:pStyle w:val="ListParagraph"/>
        <w:numPr>
          <w:ilvl w:val="0"/>
          <w:numId w:val="6"/>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Notwithstanding </w:t>
      </w:r>
      <w:ins w:id="2" w:author="清水 宣維(SHIMIZU Nobushige)" w:date="2025-06-24T14:03:00Z">
        <w:r w:rsidR="00A150F9" w:rsidRPr="00015F98">
          <w:rPr>
            <w:rFonts w:asciiTheme="minorHAnsi" w:eastAsia="MS Mincho" w:hAnsiTheme="minorHAnsi" w:cstheme="minorHAnsi"/>
            <w:sz w:val="22"/>
            <w:szCs w:val="22"/>
            <w:lang w:eastAsia="ja-JP"/>
          </w:rPr>
          <w:t>[paragraph 4 and]</w:t>
        </w:r>
      </w:ins>
      <w:r w:rsidR="00015F98">
        <w:rPr>
          <w:rStyle w:val="FootnoteReference"/>
          <w:rFonts w:asciiTheme="minorHAnsi" w:eastAsia="MS Mincho" w:hAnsiTheme="minorHAnsi"/>
          <w:sz w:val="22"/>
          <w:szCs w:val="22"/>
          <w:lang w:eastAsia="ja-JP"/>
        </w:rPr>
        <w:footnoteReference w:id="2"/>
      </w:r>
      <w:ins w:id="3" w:author="清水 宣維(SHIMIZU Nobushige)" w:date="2025-06-24T14:03:00Z">
        <w:r w:rsidR="00A150F9" w:rsidRPr="00015F98">
          <w:rPr>
            <w:rFonts w:asciiTheme="minorHAnsi" w:eastAsia="MS Mincho" w:hAnsiTheme="minorHAnsi" w:cstheme="minorHAnsi"/>
            <w:sz w:val="22"/>
            <w:szCs w:val="22"/>
            <w:lang w:eastAsia="ja-JP"/>
          </w:rPr>
          <w:t xml:space="preserve"> </w:t>
        </w:r>
      </w:ins>
      <w:r w:rsidRPr="00015F98">
        <w:rPr>
          <w:rFonts w:asciiTheme="minorHAnsi" w:eastAsia="MS Mincho" w:hAnsiTheme="minorHAnsi" w:cstheme="minorHAnsi"/>
          <w:sz w:val="22"/>
          <w:szCs w:val="22"/>
          <w:lang w:eastAsia="ja-JP"/>
        </w:rPr>
        <w:t>subparagraph (3), paper PBCD</w:t>
      </w:r>
      <w:r w:rsidR="002018B7" w:rsidRPr="00015F98">
        <w:rPr>
          <w:rFonts w:asciiTheme="minorHAnsi" w:eastAsia="MS Mincho" w:hAnsiTheme="minorHAnsi" w:cstheme="minorHAnsi"/>
          <w:sz w:val="22"/>
          <w:szCs w:val="22"/>
          <w:lang w:eastAsia="ja-JP"/>
        </w:rPr>
        <w:t>s</w:t>
      </w:r>
      <w:r w:rsidRPr="00015F98">
        <w:rPr>
          <w:rFonts w:asciiTheme="minorHAnsi" w:eastAsia="MS Mincho" w:hAnsiTheme="minorHAnsi" w:cstheme="minorHAnsi"/>
          <w:sz w:val="22"/>
          <w:szCs w:val="22"/>
          <w:lang w:eastAsia="ja-JP"/>
        </w:rPr>
        <w:t xml:space="preserve"> and PBRC</w:t>
      </w:r>
      <w:r w:rsidR="002018B7" w:rsidRPr="00015F98">
        <w:rPr>
          <w:rFonts w:asciiTheme="minorHAnsi" w:eastAsia="MS Mincho" w:hAnsiTheme="minorHAnsi" w:cstheme="minorHAnsi"/>
          <w:sz w:val="22"/>
          <w:szCs w:val="22"/>
          <w:lang w:eastAsia="ja-JP"/>
        </w:rPr>
        <w:t>s</w:t>
      </w:r>
      <w:r w:rsidR="00473528" w:rsidRPr="00015F98">
        <w:rPr>
          <w:rFonts w:asciiTheme="minorHAnsi" w:eastAsia="MS Mincho" w:hAnsiTheme="minorHAnsi" w:cstheme="minorHAnsi"/>
          <w:sz w:val="22"/>
          <w:szCs w:val="22"/>
          <w:lang w:eastAsia="ja-JP"/>
        </w:rPr>
        <w:t>,</w:t>
      </w:r>
      <w:r w:rsidRPr="00015F98">
        <w:rPr>
          <w:rFonts w:asciiTheme="minorHAnsi" w:eastAsia="MS Mincho" w:hAnsiTheme="minorHAnsi" w:cstheme="minorHAnsi"/>
          <w:sz w:val="22"/>
          <w:szCs w:val="22"/>
          <w:lang w:eastAsia="ja-JP"/>
        </w:rPr>
        <w:t xml:space="preserve"> whose formats are attached as Annex A and B</w:t>
      </w:r>
      <w:r w:rsidR="00453395" w:rsidRPr="00015F98">
        <w:rPr>
          <w:rFonts w:asciiTheme="minorHAnsi" w:eastAsia="MS Mincho" w:hAnsiTheme="minorHAnsi" w:cstheme="minorHAnsi"/>
          <w:sz w:val="22"/>
          <w:szCs w:val="22"/>
          <w:lang w:eastAsia="ja-JP"/>
        </w:rPr>
        <w:t>,</w:t>
      </w:r>
      <w:r w:rsidRPr="00015F98">
        <w:rPr>
          <w:rFonts w:asciiTheme="minorHAnsi" w:eastAsia="MS Mincho" w:hAnsiTheme="minorHAnsi" w:cstheme="minorHAnsi"/>
          <w:sz w:val="22"/>
          <w:szCs w:val="22"/>
          <w:lang w:eastAsia="ja-JP"/>
        </w:rPr>
        <w:t xml:space="preserve"> respectively</w:t>
      </w:r>
      <w:r w:rsidR="006D1374" w:rsidRPr="00015F98">
        <w:rPr>
          <w:rFonts w:asciiTheme="minorHAnsi" w:eastAsia="MS Mincho" w:hAnsiTheme="minorHAnsi" w:cstheme="minorHAnsi"/>
          <w:sz w:val="22"/>
          <w:szCs w:val="22"/>
          <w:lang w:eastAsia="ja-JP"/>
        </w:rPr>
        <w:t>,</w:t>
      </w:r>
      <w:r w:rsidRPr="00015F98">
        <w:rPr>
          <w:rFonts w:asciiTheme="minorHAnsi" w:eastAsia="MS Mincho" w:hAnsiTheme="minorHAnsi" w:cstheme="minorHAnsi"/>
          <w:sz w:val="22"/>
          <w:szCs w:val="22"/>
          <w:lang w:eastAsia="ja-JP"/>
        </w:rPr>
        <w:t xml:space="preserve"> or printed </w:t>
      </w:r>
      <w:proofErr w:type="spellStart"/>
      <w:r w:rsidRPr="00015F98">
        <w:rPr>
          <w:rFonts w:asciiTheme="minorHAnsi" w:eastAsia="MS Mincho" w:hAnsiTheme="minorHAnsi" w:cstheme="minorHAnsi"/>
          <w:sz w:val="22"/>
          <w:szCs w:val="22"/>
          <w:lang w:eastAsia="ja-JP"/>
        </w:rPr>
        <w:t>ePBCD</w:t>
      </w:r>
      <w:r w:rsidR="002018B7" w:rsidRPr="00015F98">
        <w:rPr>
          <w:rFonts w:asciiTheme="minorHAnsi" w:eastAsia="MS Mincho" w:hAnsiTheme="minorHAnsi" w:cstheme="minorHAnsi"/>
          <w:sz w:val="22"/>
          <w:szCs w:val="22"/>
          <w:lang w:eastAsia="ja-JP"/>
        </w:rPr>
        <w:t>s</w:t>
      </w:r>
      <w:proofErr w:type="spellEnd"/>
      <w:r w:rsidRPr="00015F98">
        <w:rPr>
          <w:rFonts w:asciiTheme="minorHAnsi" w:eastAsia="MS Mincho" w:hAnsiTheme="minorHAnsi" w:cstheme="minorHAnsi"/>
          <w:sz w:val="22"/>
          <w:szCs w:val="22"/>
          <w:lang w:eastAsia="ja-JP"/>
        </w:rPr>
        <w:t xml:space="preserve"> </w:t>
      </w:r>
      <w:r w:rsidR="006D1374" w:rsidRPr="00015F98">
        <w:rPr>
          <w:rFonts w:asciiTheme="minorHAnsi" w:eastAsia="MS Mincho" w:hAnsiTheme="minorHAnsi" w:cstheme="minorHAnsi"/>
          <w:sz w:val="22"/>
          <w:szCs w:val="22"/>
          <w:lang w:eastAsia="ja-JP"/>
        </w:rPr>
        <w:t>and</w:t>
      </w:r>
      <w:r w:rsidRPr="00015F98">
        <w:rPr>
          <w:rFonts w:asciiTheme="minorHAnsi" w:eastAsia="MS Mincho" w:hAnsiTheme="minorHAnsi" w:cstheme="minorHAnsi"/>
          <w:sz w:val="22"/>
          <w:szCs w:val="22"/>
          <w:lang w:eastAsia="ja-JP"/>
        </w:rPr>
        <w:t xml:space="preserve"> </w:t>
      </w:r>
      <w:proofErr w:type="spellStart"/>
      <w:r w:rsidRPr="00015F98">
        <w:rPr>
          <w:rFonts w:asciiTheme="minorHAnsi" w:eastAsia="MS Mincho" w:hAnsiTheme="minorHAnsi" w:cstheme="minorHAnsi"/>
          <w:sz w:val="22"/>
          <w:szCs w:val="22"/>
          <w:lang w:eastAsia="ja-JP"/>
        </w:rPr>
        <w:t>ePBRC</w:t>
      </w:r>
      <w:r w:rsidR="002018B7" w:rsidRPr="00015F98">
        <w:rPr>
          <w:rFonts w:asciiTheme="minorHAnsi" w:eastAsia="MS Mincho" w:hAnsiTheme="minorHAnsi" w:cstheme="minorHAnsi"/>
          <w:sz w:val="22"/>
          <w:szCs w:val="22"/>
          <w:lang w:eastAsia="ja-JP"/>
        </w:rPr>
        <w:t>s</w:t>
      </w:r>
      <w:proofErr w:type="spellEnd"/>
      <w:r w:rsidRPr="00015F98">
        <w:rPr>
          <w:rFonts w:asciiTheme="minorHAnsi" w:eastAsia="MS Mincho" w:hAnsiTheme="minorHAnsi" w:cstheme="minorHAnsi"/>
          <w:sz w:val="22"/>
          <w:szCs w:val="22"/>
          <w:lang w:eastAsia="ja-JP"/>
        </w:rPr>
        <w:t xml:space="preserve"> may be used in cases falling under the exceptional circumstances specified in paragraph </w:t>
      </w:r>
      <w:r w:rsidR="001170AD" w:rsidRPr="00015F98">
        <w:rPr>
          <w:rFonts w:asciiTheme="minorHAnsi" w:eastAsia="MS Mincho" w:hAnsiTheme="minorHAnsi" w:cstheme="minorHAnsi"/>
          <w:sz w:val="22"/>
          <w:szCs w:val="22"/>
          <w:lang w:eastAsia="ja-JP"/>
        </w:rPr>
        <w:t>26</w:t>
      </w:r>
      <w:r w:rsidRPr="00015F98">
        <w:rPr>
          <w:rFonts w:asciiTheme="minorHAnsi" w:eastAsia="MS Mincho" w:hAnsiTheme="minorHAnsi" w:cstheme="minorHAnsi"/>
          <w:sz w:val="22"/>
          <w:szCs w:val="22"/>
          <w:lang w:eastAsia="ja-JP"/>
        </w:rPr>
        <w:t>. The provisions of paragraph 4 and Part</w:t>
      </w:r>
      <w:r w:rsidR="005F76F2" w:rsidRPr="00015F98">
        <w:rPr>
          <w:rFonts w:asciiTheme="minorHAnsi" w:eastAsia="MS Mincho" w:hAnsiTheme="minorHAnsi" w:cstheme="minorHAnsi"/>
          <w:sz w:val="22"/>
          <w:szCs w:val="22"/>
          <w:lang w:eastAsia="ja-JP"/>
        </w:rPr>
        <w:t>s</w:t>
      </w:r>
      <w:r w:rsidRPr="00015F98">
        <w:rPr>
          <w:rFonts w:asciiTheme="minorHAnsi" w:eastAsia="MS Mincho" w:hAnsiTheme="minorHAnsi" w:cstheme="minorHAnsi"/>
          <w:sz w:val="22"/>
          <w:szCs w:val="22"/>
          <w:lang w:eastAsia="ja-JP"/>
        </w:rPr>
        <w:t xml:space="preserve"> </w:t>
      </w:r>
      <w:r w:rsidR="0067639A" w:rsidRPr="00015F98">
        <w:rPr>
          <w:rFonts w:asciiTheme="minorHAnsi" w:eastAsia="MS Mincho" w:hAnsiTheme="minorHAnsi" w:cstheme="minorHAnsi"/>
          <w:sz w:val="22"/>
          <w:szCs w:val="22"/>
          <w:lang w:eastAsia="ja-JP"/>
        </w:rPr>
        <w:t>II</w:t>
      </w:r>
      <w:r w:rsidRPr="00015F98">
        <w:rPr>
          <w:rFonts w:asciiTheme="minorHAnsi" w:eastAsia="MS Mincho" w:hAnsiTheme="minorHAnsi" w:cstheme="minorHAnsi"/>
          <w:sz w:val="22"/>
          <w:szCs w:val="22"/>
          <w:lang w:eastAsia="ja-JP"/>
        </w:rPr>
        <w:t xml:space="preserve"> through </w:t>
      </w:r>
      <w:r w:rsidR="0067639A" w:rsidRPr="00015F98">
        <w:rPr>
          <w:rFonts w:asciiTheme="minorHAnsi" w:eastAsia="MS Mincho" w:hAnsiTheme="minorHAnsi" w:cstheme="minorHAnsi"/>
          <w:sz w:val="22"/>
          <w:szCs w:val="22"/>
          <w:lang w:eastAsia="ja-JP"/>
        </w:rPr>
        <w:t>VI</w:t>
      </w:r>
      <w:r w:rsidR="00292E54" w:rsidRPr="00015F98">
        <w:rPr>
          <w:rFonts w:asciiTheme="minorHAnsi" w:eastAsia="MS Mincho" w:hAnsiTheme="minorHAnsi" w:cstheme="minorHAnsi"/>
          <w:sz w:val="22"/>
          <w:szCs w:val="22"/>
          <w:lang w:eastAsia="ja-JP"/>
        </w:rPr>
        <w:t>I</w:t>
      </w:r>
      <w:r w:rsidRPr="00015F98">
        <w:rPr>
          <w:rFonts w:asciiTheme="minorHAnsi" w:eastAsia="MS Mincho" w:hAnsiTheme="minorHAnsi" w:cstheme="minorHAnsi"/>
          <w:sz w:val="22"/>
          <w:szCs w:val="22"/>
          <w:lang w:eastAsia="ja-JP"/>
        </w:rPr>
        <w:t xml:space="preserve"> shall apply</w:t>
      </w:r>
      <w:r w:rsidRPr="00015F98">
        <w:rPr>
          <w:rFonts w:asciiTheme="minorHAnsi" w:eastAsia="MS Mincho" w:hAnsiTheme="minorHAnsi" w:cstheme="minorHAnsi"/>
          <w:i/>
          <w:iCs/>
          <w:sz w:val="22"/>
          <w:szCs w:val="22"/>
          <w:lang w:eastAsia="ja-JP"/>
        </w:rPr>
        <w:t xml:space="preserve"> mutatis mutandis</w:t>
      </w:r>
      <w:r w:rsidRPr="00015F98">
        <w:rPr>
          <w:rFonts w:asciiTheme="minorHAnsi" w:eastAsia="MS Mincho" w:hAnsiTheme="minorHAnsi" w:cstheme="minorHAnsi"/>
          <w:sz w:val="22"/>
          <w:szCs w:val="22"/>
          <w:lang w:eastAsia="ja-JP"/>
        </w:rPr>
        <w:t xml:space="preserve"> to paper PBCDs and PBRCs or printed </w:t>
      </w:r>
      <w:proofErr w:type="spellStart"/>
      <w:r w:rsidRPr="00015F98">
        <w:rPr>
          <w:rFonts w:asciiTheme="minorHAnsi" w:eastAsia="MS Mincho" w:hAnsiTheme="minorHAnsi" w:cstheme="minorHAnsi"/>
          <w:sz w:val="22"/>
          <w:szCs w:val="22"/>
          <w:lang w:eastAsia="ja-JP"/>
        </w:rPr>
        <w:t>ePBCDs</w:t>
      </w:r>
      <w:proofErr w:type="spellEnd"/>
      <w:r w:rsidRPr="00015F98">
        <w:rPr>
          <w:rFonts w:asciiTheme="minorHAnsi" w:eastAsia="MS Mincho" w:hAnsiTheme="minorHAnsi" w:cstheme="minorHAnsi"/>
          <w:sz w:val="22"/>
          <w:szCs w:val="22"/>
          <w:lang w:eastAsia="ja-JP"/>
        </w:rPr>
        <w:t xml:space="preserve"> and </w:t>
      </w:r>
      <w:proofErr w:type="spellStart"/>
      <w:r w:rsidRPr="00015F98">
        <w:rPr>
          <w:rFonts w:asciiTheme="minorHAnsi" w:eastAsia="MS Mincho" w:hAnsiTheme="minorHAnsi" w:cstheme="minorHAnsi"/>
          <w:sz w:val="22"/>
          <w:szCs w:val="22"/>
          <w:lang w:eastAsia="ja-JP"/>
        </w:rPr>
        <w:t>ePBRCs</w:t>
      </w:r>
      <w:proofErr w:type="spellEnd"/>
      <w:r w:rsidRPr="00015F98">
        <w:rPr>
          <w:rFonts w:asciiTheme="minorHAnsi" w:eastAsia="MS Mincho" w:hAnsiTheme="minorHAnsi" w:cstheme="minorHAnsi"/>
          <w:sz w:val="22"/>
          <w:szCs w:val="22"/>
          <w:lang w:eastAsia="ja-JP"/>
        </w:rPr>
        <w:t>.</w:t>
      </w:r>
    </w:p>
    <w:p w14:paraId="4EDA2C56" w14:textId="6C473047" w:rsidR="002018B7" w:rsidRPr="00015F98" w:rsidRDefault="002018B7" w:rsidP="00015F98">
      <w:pPr>
        <w:pStyle w:val="ListParagraph"/>
        <w:numPr>
          <w:ilvl w:val="0"/>
          <w:numId w:val="6"/>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The ePBCD system </w:t>
      </w:r>
      <w:r w:rsidR="00AE7BCD" w:rsidRPr="00015F98">
        <w:rPr>
          <w:rFonts w:asciiTheme="minorHAnsi" w:eastAsia="MS Mincho" w:hAnsiTheme="minorHAnsi" w:cstheme="minorHAnsi"/>
          <w:sz w:val="22"/>
          <w:szCs w:val="22"/>
          <w:lang w:eastAsia="ja-JP"/>
        </w:rPr>
        <w:t>will</w:t>
      </w:r>
      <w:r w:rsidRPr="00015F98">
        <w:rPr>
          <w:rFonts w:asciiTheme="minorHAnsi" w:eastAsia="MS Mincho" w:hAnsiTheme="minorHAnsi" w:cstheme="minorHAnsi"/>
          <w:sz w:val="22"/>
          <w:szCs w:val="22"/>
          <w:lang w:eastAsia="ja-JP"/>
        </w:rPr>
        <w:t xml:space="preserve"> include a function </w:t>
      </w:r>
      <w:r w:rsidR="002E4AF5" w:rsidRPr="00015F98">
        <w:rPr>
          <w:rFonts w:asciiTheme="minorHAnsi" w:eastAsia="MS Mincho" w:hAnsiTheme="minorHAnsi" w:cstheme="minorHAnsi"/>
          <w:sz w:val="22"/>
          <w:szCs w:val="22"/>
          <w:lang w:eastAsia="ja-JP"/>
        </w:rPr>
        <w:t xml:space="preserve">that </w:t>
      </w:r>
      <w:r w:rsidRPr="00015F98">
        <w:rPr>
          <w:rFonts w:asciiTheme="minorHAnsi" w:eastAsia="MS Mincho" w:hAnsiTheme="minorHAnsi" w:cstheme="minorHAnsi"/>
          <w:sz w:val="22"/>
          <w:szCs w:val="22"/>
          <w:lang w:eastAsia="ja-JP"/>
        </w:rPr>
        <w:t>automatically detect</w:t>
      </w:r>
      <w:r w:rsidR="002E4AF5" w:rsidRPr="00015F98">
        <w:rPr>
          <w:rFonts w:asciiTheme="minorHAnsi" w:eastAsia="MS Mincho" w:hAnsiTheme="minorHAnsi" w:cstheme="minorHAnsi"/>
          <w:sz w:val="22"/>
          <w:szCs w:val="22"/>
          <w:lang w:eastAsia="ja-JP"/>
        </w:rPr>
        <w:t>s</w:t>
      </w:r>
      <w:r w:rsidRPr="00015F98">
        <w:rPr>
          <w:rFonts w:asciiTheme="minorHAnsi" w:eastAsia="MS Mincho" w:hAnsiTheme="minorHAnsi" w:cstheme="minorHAnsi"/>
          <w:sz w:val="22"/>
          <w:szCs w:val="22"/>
          <w:lang w:eastAsia="ja-JP"/>
        </w:rPr>
        <w:t xml:space="preserve"> any inconsistencies in the input data and notif</w:t>
      </w:r>
      <w:r w:rsidR="002E4AF5" w:rsidRPr="00015F98">
        <w:rPr>
          <w:rFonts w:asciiTheme="minorHAnsi" w:eastAsia="MS Mincho" w:hAnsiTheme="minorHAnsi" w:cstheme="minorHAnsi"/>
          <w:sz w:val="22"/>
          <w:szCs w:val="22"/>
          <w:lang w:eastAsia="ja-JP"/>
        </w:rPr>
        <w:t>ies</w:t>
      </w:r>
      <w:r w:rsidRPr="00015F98">
        <w:rPr>
          <w:rFonts w:asciiTheme="minorHAnsi" w:eastAsia="MS Mincho" w:hAnsiTheme="minorHAnsi" w:cstheme="minorHAnsi"/>
          <w:sz w:val="22"/>
          <w:szCs w:val="22"/>
          <w:lang w:eastAsia="ja-JP"/>
        </w:rPr>
        <w:t xml:space="preserve"> the relevant CCMs/CPCs of </w:t>
      </w:r>
      <w:r w:rsidR="00E81B3C" w:rsidRPr="00015F98">
        <w:rPr>
          <w:rFonts w:asciiTheme="minorHAnsi" w:eastAsia="MS Mincho" w:hAnsiTheme="minorHAnsi" w:cstheme="minorHAnsi"/>
          <w:sz w:val="22"/>
          <w:szCs w:val="22"/>
          <w:lang w:eastAsia="ja-JP"/>
        </w:rPr>
        <w:t>these</w:t>
      </w:r>
      <w:r w:rsidRPr="00015F98">
        <w:rPr>
          <w:rFonts w:asciiTheme="minorHAnsi" w:eastAsia="MS Mincho" w:hAnsiTheme="minorHAnsi" w:cstheme="minorHAnsi"/>
          <w:sz w:val="22"/>
          <w:szCs w:val="22"/>
          <w:lang w:eastAsia="ja-JP"/>
        </w:rPr>
        <w:t xml:space="preserve"> inconsistencies. Such inconsistencies shall include the following:</w:t>
      </w:r>
    </w:p>
    <w:p w14:paraId="749AD61D" w14:textId="089EAF5B" w:rsidR="002018B7" w:rsidRPr="00015F98" w:rsidRDefault="00A430D7" w:rsidP="00015F98">
      <w:pPr>
        <w:pStyle w:val="ListParagraph"/>
        <w:numPr>
          <w:ilvl w:val="0"/>
          <w:numId w:val="9"/>
        </w:numPr>
        <w:adjustRightInd w:val="0"/>
        <w:snapToGrid w:val="0"/>
        <w:ind w:left="1349"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T</w:t>
      </w:r>
      <w:r w:rsidR="002018B7" w:rsidRPr="00015F98">
        <w:rPr>
          <w:rFonts w:asciiTheme="minorHAnsi" w:eastAsia="MS Mincho" w:hAnsiTheme="minorHAnsi" w:cstheme="minorHAnsi"/>
          <w:sz w:val="22"/>
          <w:szCs w:val="22"/>
          <w:lang w:eastAsia="ja-JP"/>
        </w:rPr>
        <w:t xml:space="preserve">he </w:t>
      </w:r>
      <w:r w:rsidR="00313DE6" w:rsidRPr="00015F98">
        <w:rPr>
          <w:rFonts w:asciiTheme="minorHAnsi" w:eastAsia="MS Mincho" w:hAnsiTheme="minorHAnsi" w:cstheme="minorHAnsi"/>
          <w:sz w:val="22"/>
          <w:szCs w:val="22"/>
          <w:lang w:eastAsia="ja-JP"/>
        </w:rPr>
        <w:t>ac</w:t>
      </w:r>
      <w:r w:rsidR="002018B7" w:rsidRPr="00015F98">
        <w:rPr>
          <w:rFonts w:asciiTheme="minorHAnsi" w:eastAsia="MS Mincho" w:hAnsiTheme="minorHAnsi" w:cstheme="minorHAnsi"/>
          <w:sz w:val="22"/>
          <w:szCs w:val="22"/>
          <w:lang w:eastAsia="ja-JP"/>
        </w:rPr>
        <w:t>cumulat</w:t>
      </w:r>
      <w:r w:rsidR="00887D77" w:rsidRPr="00015F98">
        <w:rPr>
          <w:rFonts w:asciiTheme="minorHAnsi" w:eastAsia="MS Mincho" w:hAnsiTheme="minorHAnsi" w:cstheme="minorHAnsi"/>
          <w:sz w:val="22"/>
          <w:szCs w:val="22"/>
          <w:lang w:eastAsia="ja-JP"/>
        </w:rPr>
        <w:t>ed</w:t>
      </w:r>
      <w:r w:rsidR="002018B7" w:rsidRPr="00015F98">
        <w:rPr>
          <w:rFonts w:asciiTheme="minorHAnsi" w:eastAsia="MS Mincho" w:hAnsiTheme="minorHAnsi" w:cstheme="minorHAnsi"/>
          <w:sz w:val="22"/>
          <w:szCs w:val="22"/>
          <w:lang w:eastAsia="ja-JP"/>
        </w:rPr>
        <w:t xml:space="preserve"> catch </w:t>
      </w:r>
      <w:r w:rsidR="00B50808" w:rsidRPr="00015F98">
        <w:rPr>
          <w:rFonts w:asciiTheme="minorHAnsi" w:eastAsia="MS Mincho" w:hAnsiTheme="minorHAnsi" w:cstheme="minorHAnsi"/>
          <w:sz w:val="22"/>
          <w:szCs w:val="22"/>
          <w:lang w:eastAsia="ja-JP"/>
        </w:rPr>
        <w:t>attributed to</w:t>
      </w:r>
      <w:r w:rsidR="002018B7" w:rsidRPr="00015F98">
        <w:rPr>
          <w:rFonts w:asciiTheme="minorHAnsi" w:eastAsia="MS Mincho" w:hAnsiTheme="minorHAnsi" w:cstheme="minorHAnsi"/>
          <w:sz w:val="22"/>
          <w:szCs w:val="22"/>
          <w:lang w:eastAsia="ja-JP"/>
        </w:rPr>
        <w:t xml:space="preserve"> a CCM/CPC </w:t>
      </w:r>
      <w:r w:rsidR="007A6EBA" w:rsidRPr="00015F98">
        <w:rPr>
          <w:rFonts w:asciiTheme="minorHAnsi" w:eastAsia="MS Mincho" w:hAnsiTheme="minorHAnsi" w:cstheme="minorHAnsi"/>
          <w:sz w:val="22"/>
          <w:szCs w:val="22"/>
          <w:lang w:eastAsia="ja-JP"/>
        </w:rPr>
        <w:t xml:space="preserve">recorded in the ePBCD system </w:t>
      </w:r>
      <w:r w:rsidR="002018B7" w:rsidRPr="00015F98">
        <w:rPr>
          <w:rFonts w:asciiTheme="minorHAnsi" w:eastAsia="MS Mincho" w:hAnsiTheme="minorHAnsi" w:cstheme="minorHAnsi"/>
          <w:sz w:val="22"/>
          <w:szCs w:val="22"/>
          <w:lang w:eastAsia="ja-JP"/>
        </w:rPr>
        <w:t>exceeds th</w:t>
      </w:r>
      <w:r w:rsidR="00EC0387" w:rsidRPr="00015F98">
        <w:rPr>
          <w:rFonts w:asciiTheme="minorHAnsi" w:eastAsia="MS Mincho" w:hAnsiTheme="minorHAnsi" w:cstheme="minorHAnsi"/>
          <w:sz w:val="22"/>
          <w:szCs w:val="22"/>
          <w:lang w:eastAsia="ja-JP"/>
        </w:rPr>
        <w:t>at CCM/CPC’s</w:t>
      </w:r>
      <w:r w:rsidR="002018B7" w:rsidRPr="00015F98">
        <w:rPr>
          <w:rFonts w:asciiTheme="minorHAnsi" w:eastAsia="MS Mincho" w:hAnsiTheme="minorHAnsi" w:cstheme="minorHAnsi"/>
          <w:sz w:val="22"/>
          <w:szCs w:val="22"/>
          <w:lang w:eastAsia="ja-JP"/>
        </w:rPr>
        <w:t xml:space="preserve"> catch quota or catch limit</w:t>
      </w:r>
      <w:r w:rsidR="00617CD4" w:rsidRPr="00015F98">
        <w:rPr>
          <w:rFonts w:asciiTheme="minorHAnsi" w:eastAsia="MS Mincho" w:hAnsiTheme="minorHAnsi" w:cstheme="minorHAnsi"/>
          <w:sz w:val="22"/>
          <w:szCs w:val="22"/>
          <w:lang w:eastAsia="ja-JP"/>
        </w:rPr>
        <w:t xml:space="preserve"> </w:t>
      </w:r>
      <w:r w:rsidR="002018B7" w:rsidRPr="00015F98">
        <w:rPr>
          <w:rFonts w:asciiTheme="minorHAnsi" w:eastAsia="MS Mincho" w:hAnsiTheme="minorHAnsi" w:cstheme="minorHAnsi"/>
          <w:sz w:val="22"/>
          <w:szCs w:val="22"/>
          <w:lang w:eastAsia="ja-JP"/>
        </w:rPr>
        <w:t xml:space="preserve">for the relevant management year (notification </w:t>
      </w:r>
      <w:r w:rsidR="00D53792" w:rsidRPr="00015F98">
        <w:rPr>
          <w:rFonts w:asciiTheme="minorHAnsi" w:eastAsia="MS Mincho" w:hAnsiTheme="minorHAnsi" w:cstheme="minorHAnsi"/>
          <w:sz w:val="22"/>
          <w:szCs w:val="22"/>
          <w:lang w:eastAsia="ja-JP"/>
        </w:rPr>
        <w:t>will be sent</w:t>
      </w:r>
      <w:r w:rsidR="002018B7" w:rsidRPr="00015F98">
        <w:rPr>
          <w:rFonts w:asciiTheme="minorHAnsi" w:eastAsia="MS Mincho" w:hAnsiTheme="minorHAnsi" w:cstheme="minorHAnsi"/>
          <w:sz w:val="22"/>
          <w:szCs w:val="22"/>
          <w:lang w:eastAsia="ja-JP"/>
        </w:rPr>
        <w:t xml:space="preserve"> to the CCM/CPC).</w:t>
      </w:r>
    </w:p>
    <w:p w14:paraId="24F890A3" w14:textId="237E5902" w:rsidR="002018B7" w:rsidRPr="00015F98" w:rsidRDefault="00C85729" w:rsidP="00015F98">
      <w:pPr>
        <w:pStyle w:val="ListParagraph"/>
        <w:numPr>
          <w:ilvl w:val="0"/>
          <w:numId w:val="9"/>
        </w:numPr>
        <w:adjustRightInd w:val="0"/>
        <w:snapToGrid w:val="0"/>
        <w:ind w:left="1349"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T</w:t>
      </w:r>
      <w:r w:rsidR="00A96DF4" w:rsidRPr="00015F98">
        <w:rPr>
          <w:rFonts w:asciiTheme="minorHAnsi" w:eastAsia="MS Mincho" w:hAnsiTheme="minorHAnsi" w:cstheme="minorHAnsi"/>
          <w:sz w:val="22"/>
          <w:szCs w:val="22"/>
          <w:lang w:eastAsia="ja-JP"/>
        </w:rPr>
        <w:t xml:space="preserve">he amount of </w:t>
      </w:r>
      <w:proofErr w:type="gramStart"/>
      <w:r w:rsidR="00057E31" w:rsidRPr="00015F98">
        <w:rPr>
          <w:rFonts w:asciiTheme="minorHAnsi" w:eastAsia="MS Mincho" w:hAnsiTheme="minorHAnsi" w:cstheme="minorHAnsi"/>
          <w:sz w:val="22"/>
          <w:szCs w:val="22"/>
          <w:lang w:eastAsia="ja-JP"/>
        </w:rPr>
        <w:t xml:space="preserve">exported </w:t>
      </w:r>
      <w:r w:rsidR="002018B7" w:rsidRPr="00015F98">
        <w:rPr>
          <w:rFonts w:asciiTheme="minorHAnsi" w:eastAsia="MS Mincho" w:hAnsiTheme="minorHAnsi" w:cstheme="minorHAnsi"/>
          <w:sz w:val="22"/>
          <w:szCs w:val="22"/>
          <w:lang w:eastAsia="ja-JP"/>
        </w:rPr>
        <w:t xml:space="preserve">Pacific bluefin tuna </w:t>
      </w:r>
      <w:r w:rsidR="007A6EBA" w:rsidRPr="00015F98">
        <w:rPr>
          <w:rFonts w:asciiTheme="minorHAnsi" w:eastAsia="MS Mincho" w:hAnsiTheme="minorHAnsi" w:cstheme="minorHAnsi"/>
          <w:sz w:val="22"/>
          <w:szCs w:val="22"/>
          <w:lang w:eastAsia="ja-JP"/>
        </w:rPr>
        <w:t>recorded</w:t>
      </w:r>
      <w:proofErr w:type="gramEnd"/>
      <w:r w:rsidR="007A6EBA" w:rsidRPr="00015F98">
        <w:rPr>
          <w:rFonts w:asciiTheme="minorHAnsi" w:eastAsia="MS Mincho" w:hAnsiTheme="minorHAnsi" w:cstheme="minorHAnsi"/>
          <w:sz w:val="22"/>
          <w:szCs w:val="22"/>
          <w:lang w:eastAsia="ja-JP"/>
        </w:rPr>
        <w:t xml:space="preserve"> in the ePBCD system </w:t>
      </w:r>
      <w:r w:rsidR="00FA7135" w:rsidRPr="00015F98">
        <w:rPr>
          <w:rFonts w:asciiTheme="minorHAnsi" w:eastAsia="MS Mincho" w:hAnsiTheme="minorHAnsi" w:cstheme="minorHAnsi"/>
          <w:sz w:val="22"/>
          <w:szCs w:val="22"/>
          <w:lang w:eastAsia="ja-JP"/>
        </w:rPr>
        <w:t>originating from</w:t>
      </w:r>
      <w:r w:rsidR="00057E31" w:rsidRPr="00015F98">
        <w:rPr>
          <w:rFonts w:asciiTheme="minorHAnsi" w:eastAsia="MS Mincho" w:hAnsiTheme="minorHAnsi" w:cstheme="minorHAnsi"/>
          <w:sz w:val="22"/>
          <w:szCs w:val="22"/>
          <w:lang w:eastAsia="ja-JP"/>
        </w:rPr>
        <w:t xml:space="preserve"> </w:t>
      </w:r>
      <w:r w:rsidR="00FD3280" w:rsidRPr="00015F98">
        <w:rPr>
          <w:rFonts w:asciiTheme="minorHAnsi" w:eastAsia="MS Mincho" w:hAnsiTheme="minorHAnsi" w:cstheme="minorHAnsi"/>
          <w:sz w:val="22"/>
          <w:szCs w:val="22"/>
          <w:lang w:eastAsia="ja-JP"/>
        </w:rPr>
        <w:t xml:space="preserve">a </w:t>
      </w:r>
      <w:r w:rsidR="00346753" w:rsidRPr="00015F98">
        <w:rPr>
          <w:rFonts w:asciiTheme="minorHAnsi" w:eastAsia="MS Mincho" w:hAnsiTheme="minorHAnsi" w:cstheme="minorHAnsi"/>
          <w:sz w:val="22"/>
          <w:szCs w:val="22"/>
          <w:lang w:eastAsia="ja-JP"/>
        </w:rPr>
        <w:t xml:space="preserve">single </w:t>
      </w:r>
      <w:r w:rsidR="00FD3280" w:rsidRPr="00015F98">
        <w:rPr>
          <w:rFonts w:asciiTheme="minorHAnsi" w:eastAsia="MS Mincho" w:hAnsiTheme="minorHAnsi" w:cstheme="minorHAnsi"/>
          <w:sz w:val="22"/>
          <w:szCs w:val="22"/>
          <w:lang w:eastAsia="ja-JP"/>
        </w:rPr>
        <w:t xml:space="preserve">vessel or trap on a single day </w:t>
      </w:r>
      <w:r w:rsidR="00A96DF4" w:rsidRPr="00015F98">
        <w:rPr>
          <w:rFonts w:asciiTheme="minorHAnsi" w:eastAsia="MS Mincho" w:hAnsiTheme="minorHAnsi" w:cstheme="minorHAnsi"/>
          <w:sz w:val="22"/>
          <w:szCs w:val="22"/>
          <w:lang w:eastAsia="ja-JP"/>
        </w:rPr>
        <w:t>exceeds</w:t>
      </w:r>
      <w:r w:rsidR="00FD3280" w:rsidRPr="00015F98">
        <w:rPr>
          <w:rFonts w:asciiTheme="minorHAnsi" w:eastAsia="MS Mincho" w:hAnsiTheme="minorHAnsi" w:cstheme="minorHAnsi"/>
          <w:sz w:val="22"/>
          <w:szCs w:val="22"/>
          <w:lang w:eastAsia="ja-JP"/>
        </w:rPr>
        <w:t xml:space="preserve"> the recorded amount of </w:t>
      </w:r>
      <w:r w:rsidR="00213D38" w:rsidRPr="00015F98">
        <w:rPr>
          <w:rFonts w:asciiTheme="minorHAnsi" w:eastAsia="MS Mincho" w:hAnsiTheme="minorHAnsi" w:cstheme="minorHAnsi"/>
          <w:sz w:val="22"/>
          <w:szCs w:val="22"/>
          <w:lang w:eastAsia="ja-JP"/>
        </w:rPr>
        <w:t>PBF</w:t>
      </w:r>
      <w:r w:rsidR="00FD3280" w:rsidRPr="00015F98">
        <w:rPr>
          <w:rFonts w:asciiTheme="minorHAnsi" w:eastAsia="MS Mincho" w:hAnsiTheme="minorHAnsi" w:cstheme="minorHAnsi"/>
          <w:sz w:val="22"/>
          <w:szCs w:val="22"/>
          <w:lang w:eastAsia="ja-JP"/>
        </w:rPr>
        <w:t xml:space="preserve"> </w:t>
      </w:r>
      <w:r w:rsidR="002018B7" w:rsidRPr="00015F98">
        <w:rPr>
          <w:rFonts w:asciiTheme="minorHAnsi" w:eastAsia="MS Mincho" w:hAnsiTheme="minorHAnsi" w:cstheme="minorHAnsi"/>
          <w:sz w:val="22"/>
          <w:szCs w:val="22"/>
          <w:lang w:eastAsia="ja-JP"/>
        </w:rPr>
        <w:t xml:space="preserve">caught by </w:t>
      </w:r>
      <w:r w:rsidR="00FD3280" w:rsidRPr="00015F98">
        <w:rPr>
          <w:rFonts w:asciiTheme="minorHAnsi" w:eastAsia="MS Mincho" w:hAnsiTheme="minorHAnsi" w:cstheme="minorHAnsi"/>
          <w:sz w:val="22"/>
          <w:szCs w:val="22"/>
          <w:lang w:eastAsia="ja-JP"/>
        </w:rPr>
        <w:t>that</w:t>
      </w:r>
      <w:r w:rsidR="002018B7" w:rsidRPr="00015F98">
        <w:rPr>
          <w:rFonts w:asciiTheme="minorHAnsi" w:eastAsia="MS Mincho" w:hAnsiTheme="minorHAnsi" w:cstheme="minorHAnsi"/>
          <w:sz w:val="22"/>
          <w:szCs w:val="22"/>
          <w:lang w:eastAsia="ja-JP"/>
        </w:rPr>
        <w:t xml:space="preserve"> vessel or trap </w:t>
      </w:r>
      <w:r w:rsidR="009C6C19" w:rsidRPr="00015F98">
        <w:rPr>
          <w:rFonts w:asciiTheme="minorHAnsi" w:eastAsia="MS Mincho" w:hAnsiTheme="minorHAnsi" w:cstheme="minorHAnsi"/>
          <w:sz w:val="22"/>
          <w:szCs w:val="22"/>
          <w:lang w:eastAsia="ja-JP"/>
        </w:rPr>
        <w:t xml:space="preserve">on </w:t>
      </w:r>
      <w:r w:rsidR="00FD3280" w:rsidRPr="00015F98">
        <w:rPr>
          <w:rFonts w:asciiTheme="minorHAnsi" w:eastAsia="MS Mincho" w:hAnsiTheme="minorHAnsi" w:cstheme="minorHAnsi"/>
          <w:sz w:val="22"/>
          <w:szCs w:val="22"/>
          <w:lang w:eastAsia="ja-JP"/>
        </w:rPr>
        <w:t>that</w:t>
      </w:r>
      <w:r w:rsidR="002018B7" w:rsidRPr="00015F98">
        <w:rPr>
          <w:rFonts w:asciiTheme="minorHAnsi" w:eastAsia="MS Mincho" w:hAnsiTheme="minorHAnsi" w:cstheme="minorHAnsi"/>
          <w:sz w:val="22"/>
          <w:szCs w:val="22"/>
          <w:lang w:eastAsia="ja-JP"/>
        </w:rPr>
        <w:t xml:space="preserve"> day (notification </w:t>
      </w:r>
      <w:r w:rsidR="009C6C19" w:rsidRPr="00015F98">
        <w:rPr>
          <w:rFonts w:asciiTheme="minorHAnsi" w:eastAsia="MS Mincho" w:hAnsiTheme="minorHAnsi" w:cstheme="minorHAnsi"/>
          <w:sz w:val="22"/>
          <w:szCs w:val="22"/>
          <w:lang w:eastAsia="ja-JP"/>
        </w:rPr>
        <w:t>will</w:t>
      </w:r>
      <w:r w:rsidR="002018B7" w:rsidRPr="00015F98">
        <w:rPr>
          <w:rFonts w:asciiTheme="minorHAnsi" w:eastAsia="MS Mincho" w:hAnsiTheme="minorHAnsi" w:cstheme="minorHAnsi"/>
          <w:sz w:val="22"/>
          <w:szCs w:val="22"/>
          <w:lang w:eastAsia="ja-JP"/>
        </w:rPr>
        <w:t xml:space="preserve"> be </w:t>
      </w:r>
      <w:r w:rsidR="009C6C19" w:rsidRPr="00015F98">
        <w:rPr>
          <w:rFonts w:asciiTheme="minorHAnsi" w:eastAsia="MS Mincho" w:hAnsiTheme="minorHAnsi" w:cstheme="minorHAnsi"/>
          <w:sz w:val="22"/>
          <w:szCs w:val="22"/>
          <w:lang w:eastAsia="ja-JP"/>
        </w:rPr>
        <w:t>sent</w:t>
      </w:r>
      <w:r w:rsidR="002018B7" w:rsidRPr="00015F98">
        <w:rPr>
          <w:rFonts w:asciiTheme="minorHAnsi" w:eastAsia="MS Mincho" w:hAnsiTheme="minorHAnsi" w:cstheme="minorHAnsi"/>
          <w:sz w:val="22"/>
          <w:szCs w:val="22"/>
          <w:lang w:eastAsia="ja-JP"/>
        </w:rPr>
        <w:t xml:space="preserve"> to the </w:t>
      </w:r>
      <w:r w:rsidR="00703DF3" w:rsidRPr="00015F98">
        <w:rPr>
          <w:rFonts w:asciiTheme="minorHAnsi" w:eastAsia="MS Mincho" w:hAnsiTheme="minorHAnsi" w:cstheme="minorHAnsi"/>
          <w:sz w:val="22"/>
          <w:szCs w:val="22"/>
          <w:lang w:eastAsia="ja-JP"/>
        </w:rPr>
        <w:t>exporting CCM/CPC</w:t>
      </w:r>
      <w:r w:rsidR="002018B7" w:rsidRPr="00015F98">
        <w:rPr>
          <w:rFonts w:asciiTheme="minorHAnsi" w:eastAsia="MS Mincho" w:hAnsiTheme="minorHAnsi" w:cstheme="minorHAnsi"/>
          <w:sz w:val="22"/>
          <w:szCs w:val="22"/>
          <w:lang w:eastAsia="ja-JP"/>
        </w:rPr>
        <w:t>).</w:t>
      </w:r>
    </w:p>
    <w:p w14:paraId="71AC4B6D" w14:textId="77777777" w:rsidR="009034EF" w:rsidRPr="00015F98" w:rsidRDefault="009034EF" w:rsidP="00015F98">
      <w:pPr>
        <w:adjustRightInd w:val="0"/>
        <w:snapToGrid w:val="0"/>
        <w:ind w:left="1507" w:hangingChars="685" w:hanging="1507"/>
        <w:jc w:val="left"/>
        <w:rPr>
          <w:rFonts w:asciiTheme="minorHAnsi" w:eastAsia="MS Mincho" w:hAnsiTheme="minorHAnsi" w:cstheme="minorHAnsi"/>
          <w:sz w:val="22"/>
          <w:szCs w:val="22"/>
          <w:lang w:eastAsia="ja-JP"/>
        </w:rPr>
      </w:pPr>
    </w:p>
    <w:p w14:paraId="49D474C4" w14:textId="71AB9155" w:rsidR="00EE66D0" w:rsidRPr="00015F98" w:rsidRDefault="00C95DEF" w:rsidP="00015F98">
      <w:pPr>
        <w:adjustRightInd w:val="0"/>
        <w:snapToGrid w:val="0"/>
        <w:ind w:left="0" w:firstLine="0"/>
        <w:jc w:val="left"/>
        <w:rPr>
          <w:rFonts w:asciiTheme="minorHAnsi" w:eastAsia="MS Mincho" w:hAnsiTheme="minorHAnsi" w:cstheme="minorHAnsi"/>
          <w:b/>
          <w:bCs/>
          <w:sz w:val="22"/>
          <w:szCs w:val="22"/>
          <w:lang w:eastAsia="ja-JP"/>
        </w:rPr>
      </w:pPr>
      <w:r w:rsidRPr="00015F98">
        <w:rPr>
          <w:rFonts w:asciiTheme="minorHAnsi" w:eastAsia="MS Mincho" w:hAnsiTheme="minorHAnsi" w:cstheme="minorHAnsi"/>
          <w:b/>
          <w:bCs/>
          <w:sz w:val="22"/>
          <w:szCs w:val="22"/>
          <w:lang w:eastAsia="ja-JP"/>
        </w:rPr>
        <w:t xml:space="preserve">Part II: </w:t>
      </w:r>
      <w:r w:rsidR="009E2448" w:rsidRPr="00015F98">
        <w:rPr>
          <w:rFonts w:asciiTheme="minorHAnsi" w:eastAsia="MS Mincho" w:hAnsiTheme="minorHAnsi" w:cstheme="minorHAnsi"/>
          <w:b/>
          <w:bCs/>
          <w:sz w:val="22"/>
          <w:szCs w:val="22"/>
          <w:lang w:eastAsia="ja-JP"/>
        </w:rPr>
        <w:t>Documents and Information Required</w:t>
      </w:r>
    </w:p>
    <w:p w14:paraId="7DAC082E" w14:textId="77777777" w:rsidR="000462B1" w:rsidRPr="00015F98" w:rsidRDefault="000462B1" w:rsidP="00015F98">
      <w:pPr>
        <w:adjustRightInd w:val="0"/>
        <w:snapToGrid w:val="0"/>
        <w:ind w:left="0" w:firstLine="0"/>
        <w:jc w:val="left"/>
        <w:rPr>
          <w:rFonts w:asciiTheme="minorHAnsi" w:eastAsia="MS Mincho" w:hAnsiTheme="minorHAnsi" w:cstheme="minorHAnsi"/>
          <w:b/>
          <w:bCs/>
          <w:sz w:val="22"/>
          <w:szCs w:val="22"/>
          <w:lang w:eastAsia="ja-JP"/>
        </w:rPr>
      </w:pPr>
    </w:p>
    <w:p w14:paraId="72FE6D5C" w14:textId="40DB2916" w:rsidR="009C4C8F" w:rsidRPr="00015F98" w:rsidRDefault="001C180E" w:rsidP="00015F98">
      <w:pPr>
        <w:pStyle w:val="ListParagraph"/>
        <w:numPr>
          <w:ilvl w:val="0"/>
          <w:numId w:val="3"/>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The following information shall be recorded in </w:t>
      </w:r>
      <w:r w:rsidR="003B6E98" w:rsidRPr="00015F98">
        <w:rPr>
          <w:rFonts w:asciiTheme="minorHAnsi" w:eastAsia="MS Mincho" w:hAnsiTheme="minorHAnsi" w:cstheme="minorHAnsi"/>
          <w:sz w:val="22"/>
          <w:szCs w:val="22"/>
          <w:lang w:eastAsia="ja-JP"/>
        </w:rPr>
        <w:t>the</w:t>
      </w:r>
      <w:r w:rsidRPr="00015F98">
        <w:rPr>
          <w:rFonts w:asciiTheme="minorHAnsi" w:eastAsia="MS Mincho" w:hAnsiTheme="minorHAnsi" w:cstheme="minorHAnsi"/>
          <w:sz w:val="22"/>
          <w:szCs w:val="22"/>
          <w:lang w:eastAsia="ja-JP"/>
        </w:rPr>
        <w:t xml:space="preserve"> </w:t>
      </w:r>
      <w:r w:rsidR="00F322CB" w:rsidRPr="00015F98">
        <w:rPr>
          <w:rFonts w:asciiTheme="minorHAnsi" w:eastAsia="MS Mincho" w:hAnsiTheme="minorHAnsi" w:cstheme="minorHAnsi"/>
          <w:sz w:val="22"/>
          <w:szCs w:val="22"/>
          <w:lang w:eastAsia="ja-JP"/>
        </w:rPr>
        <w:t>e</w:t>
      </w:r>
      <w:r w:rsidR="00B551A4" w:rsidRPr="00015F98">
        <w:rPr>
          <w:rFonts w:asciiTheme="minorHAnsi" w:eastAsia="MS Mincho" w:hAnsiTheme="minorHAnsi" w:cstheme="minorHAnsi"/>
          <w:sz w:val="22"/>
          <w:szCs w:val="22"/>
          <w:lang w:eastAsia="ja-JP"/>
        </w:rPr>
        <w:t>PBCD</w:t>
      </w:r>
      <w:r w:rsidR="004F16CA" w:rsidRPr="00015F98">
        <w:rPr>
          <w:rFonts w:asciiTheme="minorHAnsi" w:eastAsia="MS Mincho" w:hAnsiTheme="minorHAnsi" w:cstheme="minorHAnsi"/>
          <w:sz w:val="22"/>
          <w:szCs w:val="22"/>
          <w:lang w:eastAsia="ja-JP"/>
        </w:rPr>
        <w:t xml:space="preserve">. </w:t>
      </w:r>
      <w:r w:rsidR="009F7257" w:rsidRPr="00015F98">
        <w:rPr>
          <w:rFonts w:asciiTheme="minorHAnsi" w:eastAsia="MS Mincho" w:hAnsiTheme="minorHAnsi" w:cstheme="minorHAnsi"/>
          <w:sz w:val="22"/>
          <w:szCs w:val="22"/>
          <w:lang w:eastAsia="ja-JP"/>
        </w:rPr>
        <w:t>E</w:t>
      </w:r>
      <w:r w:rsidR="004F16CA" w:rsidRPr="00015F98">
        <w:rPr>
          <w:rFonts w:asciiTheme="minorHAnsi" w:eastAsia="MS Mincho" w:hAnsiTheme="minorHAnsi" w:cstheme="minorHAnsi"/>
          <w:sz w:val="22"/>
          <w:szCs w:val="22"/>
          <w:lang w:eastAsia="ja-JP"/>
        </w:rPr>
        <w:t>ach item shall be in accordance with the specifications in Annex C</w:t>
      </w:r>
      <w:r w:rsidR="002E2E98" w:rsidRPr="00015F98">
        <w:rPr>
          <w:rFonts w:asciiTheme="minorHAnsi" w:eastAsia="MS Mincho" w:hAnsiTheme="minorHAnsi" w:cstheme="minorHAnsi"/>
          <w:sz w:val="22"/>
          <w:szCs w:val="22"/>
          <w:lang w:eastAsia="ja-JP"/>
        </w:rPr>
        <w:t>.</w:t>
      </w:r>
    </w:p>
    <w:p w14:paraId="55A38E77" w14:textId="77777777" w:rsidR="005C6C20" w:rsidRPr="00015F98" w:rsidRDefault="005C6C20" w:rsidP="00015F98">
      <w:pPr>
        <w:pStyle w:val="ListParagraph"/>
        <w:numPr>
          <w:ilvl w:val="0"/>
          <w:numId w:val="7"/>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Information on catch</w:t>
      </w:r>
    </w:p>
    <w:p w14:paraId="71B50872" w14:textId="41A7B972" w:rsidR="005C6C20" w:rsidRPr="00015F98" w:rsidRDefault="005C6C20" w:rsidP="00015F98">
      <w:pPr>
        <w:pStyle w:val="ListParagraph"/>
        <w:numPr>
          <w:ilvl w:val="0"/>
          <w:numId w:val="7"/>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Information on transshipment</w:t>
      </w:r>
    </w:p>
    <w:p w14:paraId="12B0C3BC" w14:textId="5D8D6FA8" w:rsidR="007454C3" w:rsidRPr="00015F98" w:rsidRDefault="007454C3" w:rsidP="00015F98">
      <w:pPr>
        <w:pStyle w:val="ListParagraph"/>
        <w:numPr>
          <w:ilvl w:val="0"/>
          <w:numId w:val="7"/>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Information on harvest</w:t>
      </w:r>
    </w:p>
    <w:p w14:paraId="43A2AD6B" w14:textId="75913EB9" w:rsidR="0026266A" w:rsidRPr="00015F98" w:rsidRDefault="0007467B" w:rsidP="00015F98">
      <w:pPr>
        <w:pStyle w:val="ListParagraph"/>
        <w:numPr>
          <w:ilvl w:val="0"/>
          <w:numId w:val="7"/>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Information on first </w:t>
      </w:r>
      <w:r w:rsidR="00595A2C" w:rsidRPr="00015F98">
        <w:rPr>
          <w:rFonts w:asciiTheme="minorHAnsi" w:eastAsia="MS Mincho" w:hAnsiTheme="minorHAnsi" w:cstheme="minorHAnsi"/>
          <w:sz w:val="22"/>
          <w:szCs w:val="22"/>
          <w:lang w:eastAsia="ja-JP"/>
        </w:rPr>
        <w:t>sale</w:t>
      </w:r>
      <w:r w:rsidRPr="00015F98">
        <w:rPr>
          <w:rFonts w:asciiTheme="minorHAnsi" w:eastAsia="MS Mincho" w:hAnsiTheme="minorHAnsi" w:cstheme="minorHAnsi"/>
          <w:sz w:val="22"/>
          <w:szCs w:val="22"/>
          <w:lang w:eastAsia="ja-JP"/>
        </w:rPr>
        <w:t xml:space="preserve"> after catch</w:t>
      </w:r>
      <w:r w:rsidR="003D525A" w:rsidRPr="00015F98">
        <w:rPr>
          <w:rFonts w:asciiTheme="minorHAnsi" w:eastAsia="MS Mincho" w:hAnsiTheme="minorHAnsi" w:cstheme="minorHAnsi"/>
          <w:sz w:val="22"/>
          <w:szCs w:val="22"/>
          <w:lang w:eastAsia="ja-JP"/>
        </w:rPr>
        <w:t xml:space="preserve"> </w:t>
      </w:r>
    </w:p>
    <w:p w14:paraId="4559768D" w14:textId="3DC174B9" w:rsidR="00A54E7A" w:rsidRPr="00015F98" w:rsidRDefault="00DA23A1" w:rsidP="00015F98">
      <w:pPr>
        <w:pStyle w:val="ListParagraph"/>
        <w:numPr>
          <w:ilvl w:val="0"/>
          <w:numId w:val="7"/>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Information on </w:t>
      </w:r>
      <w:proofErr w:type="gramStart"/>
      <w:r w:rsidRPr="00015F98">
        <w:rPr>
          <w:rFonts w:asciiTheme="minorHAnsi" w:eastAsia="MS Mincho" w:hAnsiTheme="minorHAnsi" w:cstheme="minorHAnsi"/>
          <w:sz w:val="22"/>
          <w:szCs w:val="22"/>
          <w:lang w:eastAsia="ja-JP"/>
        </w:rPr>
        <w:t>export</w:t>
      </w:r>
      <w:proofErr w:type="gramEnd"/>
      <w:r w:rsidRPr="00015F98">
        <w:rPr>
          <w:rFonts w:asciiTheme="minorHAnsi" w:eastAsia="MS Mincho" w:hAnsiTheme="minorHAnsi" w:cstheme="minorHAnsi"/>
          <w:sz w:val="22"/>
          <w:szCs w:val="22"/>
          <w:lang w:eastAsia="ja-JP"/>
        </w:rPr>
        <w:t xml:space="preserve"> and </w:t>
      </w:r>
      <w:proofErr w:type="gramStart"/>
      <w:r w:rsidRPr="00015F98">
        <w:rPr>
          <w:rFonts w:asciiTheme="minorHAnsi" w:eastAsia="MS Mincho" w:hAnsiTheme="minorHAnsi" w:cstheme="minorHAnsi"/>
          <w:sz w:val="22"/>
          <w:szCs w:val="22"/>
          <w:lang w:eastAsia="ja-JP"/>
        </w:rPr>
        <w:t>import</w:t>
      </w:r>
      <w:proofErr w:type="gramEnd"/>
    </w:p>
    <w:p w14:paraId="7C0F9F9C" w14:textId="77777777" w:rsidR="00244BB3" w:rsidRPr="00015F98" w:rsidRDefault="00244BB3" w:rsidP="00015F98">
      <w:pPr>
        <w:pStyle w:val="ListParagraph"/>
        <w:adjustRightInd w:val="0"/>
        <w:snapToGrid w:val="0"/>
        <w:ind w:left="880" w:firstLine="0"/>
        <w:rPr>
          <w:rFonts w:asciiTheme="minorHAnsi" w:eastAsia="MS Mincho" w:hAnsiTheme="minorHAnsi" w:cstheme="minorHAnsi"/>
          <w:sz w:val="22"/>
          <w:szCs w:val="22"/>
          <w:lang w:eastAsia="ja-JP"/>
        </w:rPr>
      </w:pPr>
    </w:p>
    <w:p w14:paraId="38625244" w14:textId="69D146C7" w:rsidR="00244BB3" w:rsidRPr="00015F98" w:rsidRDefault="00AE03D9" w:rsidP="00015F98">
      <w:pPr>
        <w:pStyle w:val="ListParagraph"/>
        <w:numPr>
          <w:ilvl w:val="0"/>
          <w:numId w:val="3"/>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The following information shall be recorded in </w:t>
      </w:r>
      <w:r w:rsidR="003B6E98" w:rsidRPr="00015F98">
        <w:rPr>
          <w:rFonts w:asciiTheme="minorHAnsi" w:eastAsia="MS Mincho" w:hAnsiTheme="minorHAnsi" w:cstheme="minorHAnsi"/>
          <w:sz w:val="22"/>
          <w:szCs w:val="22"/>
          <w:lang w:eastAsia="ja-JP"/>
        </w:rPr>
        <w:t>the</w:t>
      </w:r>
      <w:r w:rsidRPr="00015F98">
        <w:rPr>
          <w:rFonts w:asciiTheme="minorHAnsi" w:eastAsia="MS Mincho" w:hAnsiTheme="minorHAnsi" w:cstheme="minorHAnsi"/>
          <w:sz w:val="22"/>
          <w:szCs w:val="22"/>
          <w:lang w:eastAsia="ja-JP"/>
        </w:rPr>
        <w:t xml:space="preserve"> </w:t>
      </w:r>
      <w:proofErr w:type="spellStart"/>
      <w:r w:rsidR="00244BB3" w:rsidRPr="00015F98">
        <w:rPr>
          <w:rFonts w:asciiTheme="minorHAnsi" w:eastAsia="MS Mincho" w:hAnsiTheme="minorHAnsi" w:cstheme="minorHAnsi"/>
          <w:sz w:val="22"/>
          <w:szCs w:val="22"/>
          <w:lang w:eastAsia="ja-JP"/>
        </w:rPr>
        <w:t>ePBRC</w:t>
      </w:r>
      <w:proofErr w:type="spellEnd"/>
      <w:r w:rsidRPr="00015F98">
        <w:rPr>
          <w:rFonts w:asciiTheme="minorHAnsi" w:eastAsia="MS Mincho" w:hAnsiTheme="minorHAnsi" w:cstheme="minorHAnsi"/>
          <w:sz w:val="22"/>
          <w:szCs w:val="22"/>
          <w:lang w:eastAsia="ja-JP"/>
        </w:rPr>
        <w:t xml:space="preserve">. </w:t>
      </w:r>
      <w:r w:rsidR="00DC7362" w:rsidRPr="00015F98">
        <w:rPr>
          <w:rFonts w:asciiTheme="minorHAnsi" w:eastAsia="MS Mincho" w:hAnsiTheme="minorHAnsi" w:cstheme="minorHAnsi"/>
          <w:sz w:val="22"/>
          <w:szCs w:val="22"/>
          <w:lang w:eastAsia="ja-JP"/>
        </w:rPr>
        <w:t>Each item</w:t>
      </w:r>
      <w:r w:rsidRPr="00015F98">
        <w:rPr>
          <w:rFonts w:asciiTheme="minorHAnsi" w:eastAsia="MS Mincho" w:hAnsiTheme="minorHAnsi" w:cstheme="minorHAnsi"/>
          <w:sz w:val="22"/>
          <w:szCs w:val="22"/>
          <w:lang w:eastAsia="ja-JP"/>
        </w:rPr>
        <w:t xml:space="preserve"> shall be in accordance with the specifications in Annex D</w:t>
      </w:r>
      <w:r w:rsidR="002E2E98" w:rsidRPr="00015F98">
        <w:rPr>
          <w:rFonts w:asciiTheme="minorHAnsi" w:eastAsia="MS Mincho" w:hAnsiTheme="minorHAnsi" w:cstheme="minorHAnsi"/>
          <w:sz w:val="22"/>
          <w:szCs w:val="22"/>
          <w:lang w:eastAsia="ja-JP"/>
        </w:rPr>
        <w:t>.</w:t>
      </w:r>
    </w:p>
    <w:p w14:paraId="34545BDC" w14:textId="1C9529DF" w:rsidR="003C2235" w:rsidRPr="00015F98" w:rsidRDefault="00977596" w:rsidP="00015F98">
      <w:pPr>
        <w:pStyle w:val="ListParagraph"/>
        <w:numPr>
          <w:ilvl w:val="0"/>
          <w:numId w:val="14"/>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Information on imported PBF</w:t>
      </w:r>
      <w:r w:rsidR="005C6989" w:rsidRPr="00015F98">
        <w:rPr>
          <w:rFonts w:asciiTheme="minorHAnsi" w:eastAsia="MS Mincho" w:hAnsiTheme="minorHAnsi" w:cstheme="minorHAnsi"/>
          <w:sz w:val="22"/>
          <w:szCs w:val="22"/>
          <w:lang w:eastAsia="ja-JP"/>
        </w:rPr>
        <w:t>,</w:t>
      </w:r>
      <w:r w:rsidRPr="00015F98">
        <w:rPr>
          <w:rFonts w:asciiTheme="minorHAnsi" w:eastAsia="MS Mincho" w:hAnsiTheme="minorHAnsi" w:cstheme="minorHAnsi"/>
          <w:sz w:val="22"/>
          <w:szCs w:val="22"/>
          <w:lang w:eastAsia="ja-JP"/>
        </w:rPr>
        <w:t xml:space="preserve"> including information on related ePBCD</w:t>
      </w:r>
      <w:r w:rsidR="005731B1" w:rsidRPr="00015F98">
        <w:rPr>
          <w:rFonts w:asciiTheme="minorHAnsi" w:eastAsia="MS Mincho" w:hAnsiTheme="minorHAnsi" w:cstheme="minorHAnsi"/>
          <w:sz w:val="22"/>
          <w:szCs w:val="22"/>
          <w:lang w:eastAsia="ja-JP"/>
        </w:rPr>
        <w:t>(s)</w:t>
      </w:r>
    </w:p>
    <w:p w14:paraId="2EFADD16" w14:textId="1F919C8B" w:rsidR="00244BB3" w:rsidRPr="00015F98" w:rsidRDefault="00977596" w:rsidP="00015F98">
      <w:pPr>
        <w:pStyle w:val="ListParagraph"/>
        <w:numPr>
          <w:ilvl w:val="0"/>
          <w:numId w:val="14"/>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Information on re-export and import</w:t>
      </w:r>
    </w:p>
    <w:p w14:paraId="6B8A0774" w14:textId="490FD9BA" w:rsidR="00EE66D0" w:rsidRPr="00015F98" w:rsidRDefault="00EE66D0" w:rsidP="00015F98">
      <w:pPr>
        <w:widowControl w:val="0"/>
        <w:autoSpaceDE w:val="0"/>
        <w:autoSpaceDN w:val="0"/>
        <w:adjustRightInd w:val="0"/>
        <w:snapToGrid w:val="0"/>
        <w:ind w:left="0" w:firstLine="0"/>
        <w:rPr>
          <w:rFonts w:asciiTheme="minorHAnsi" w:eastAsia="MS Mincho" w:hAnsiTheme="minorHAnsi" w:cstheme="minorHAnsi"/>
          <w:bCs/>
          <w:sz w:val="22"/>
          <w:szCs w:val="22"/>
          <w:lang w:eastAsia="ja-JP"/>
        </w:rPr>
      </w:pPr>
    </w:p>
    <w:p w14:paraId="4A348D8C" w14:textId="0020A079" w:rsidR="00461490" w:rsidRPr="00015F98" w:rsidRDefault="0067639A" w:rsidP="00015F98">
      <w:pPr>
        <w:adjustRightInd w:val="0"/>
        <w:snapToGrid w:val="0"/>
        <w:ind w:left="0" w:firstLine="0"/>
        <w:jc w:val="left"/>
        <w:rPr>
          <w:rFonts w:asciiTheme="minorHAnsi" w:eastAsia="MS Mincho" w:hAnsiTheme="minorHAnsi" w:cstheme="minorHAnsi"/>
          <w:b/>
          <w:bCs/>
          <w:sz w:val="22"/>
          <w:szCs w:val="22"/>
          <w:lang w:eastAsia="zh-TW"/>
        </w:rPr>
      </w:pPr>
      <w:r w:rsidRPr="00015F98">
        <w:rPr>
          <w:rFonts w:asciiTheme="minorHAnsi" w:eastAsia="MS Mincho" w:hAnsiTheme="minorHAnsi" w:cstheme="minorHAnsi"/>
          <w:b/>
          <w:bCs/>
          <w:sz w:val="22"/>
          <w:szCs w:val="22"/>
          <w:lang w:eastAsia="ja-JP"/>
        </w:rPr>
        <w:t>Part I</w:t>
      </w:r>
      <w:r w:rsidR="004470BA" w:rsidRPr="00015F98">
        <w:rPr>
          <w:rFonts w:asciiTheme="minorHAnsi" w:eastAsia="MS Mincho" w:hAnsiTheme="minorHAnsi" w:cstheme="minorHAnsi"/>
          <w:b/>
          <w:bCs/>
          <w:sz w:val="22"/>
          <w:szCs w:val="22"/>
          <w:lang w:eastAsia="ja-JP"/>
        </w:rPr>
        <w:t>II</w:t>
      </w:r>
      <w:r w:rsidRPr="00015F98">
        <w:rPr>
          <w:rFonts w:asciiTheme="minorHAnsi" w:eastAsia="MS Mincho" w:hAnsiTheme="minorHAnsi" w:cstheme="minorHAnsi"/>
          <w:b/>
          <w:bCs/>
          <w:sz w:val="22"/>
          <w:szCs w:val="22"/>
          <w:lang w:eastAsia="ja-JP"/>
        </w:rPr>
        <w:t>: Validation</w:t>
      </w:r>
    </w:p>
    <w:p w14:paraId="5A70ECFC" w14:textId="77777777" w:rsidR="009E37A4" w:rsidRPr="00015F98" w:rsidRDefault="009E37A4" w:rsidP="00015F98">
      <w:pPr>
        <w:adjustRightInd w:val="0"/>
        <w:snapToGrid w:val="0"/>
        <w:ind w:left="0" w:firstLine="0"/>
        <w:rPr>
          <w:rFonts w:asciiTheme="minorHAnsi" w:eastAsia="MS Mincho" w:hAnsiTheme="minorHAnsi" w:cstheme="minorHAnsi"/>
          <w:sz w:val="22"/>
          <w:szCs w:val="22"/>
          <w:lang w:eastAsia="ja-JP"/>
        </w:rPr>
      </w:pPr>
    </w:p>
    <w:p w14:paraId="530CFB24" w14:textId="44CDD8D4" w:rsidR="0019164D" w:rsidRPr="00015F98" w:rsidRDefault="00283814" w:rsidP="00015F98">
      <w:pPr>
        <w:pStyle w:val="ListParagraph"/>
        <w:numPr>
          <w:ilvl w:val="0"/>
          <w:numId w:val="3"/>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Record </w:t>
      </w:r>
      <w:r w:rsidR="0019164D" w:rsidRPr="00015F98">
        <w:rPr>
          <w:rFonts w:asciiTheme="minorHAnsi" w:eastAsia="MS Mincho" w:hAnsiTheme="minorHAnsi" w:cstheme="minorHAnsi"/>
          <w:sz w:val="22"/>
          <w:szCs w:val="22"/>
          <w:lang w:eastAsia="ja-JP"/>
        </w:rPr>
        <w:t xml:space="preserve">in ePBCD and </w:t>
      </w:r>
      <w:proofErr w:type="spellStart"/>
      <w:r w:rsidR="0019164D" w:rsidRPr="00015F98">
        <w:rPr>
          <w:rFonts w:asciiTheme="minorHAnsi" w:eastAsia="MS Mincho" w:hAnsiTheme="minorHAnsi" w:cstheme="minorHAnsi"/>
          <w:sz w:val="22"/>
          <w:szCs w:val="22"/>
          <w:lang w:eastAsia="ja-JP"/>
        </w:rPr>
        <w:t>ePB</w:t>
      </w:r>
      <w:ins w:id="4" w:author="清水 宣維(SHIMIZU Nobushige)" w:date="2025-06-24T14:04:00Z">
        <w:r w:rsidR="00080D5C" w:rsidRPr="00015F98">
          <w:rPr>
            <w:rFonts w:asciiTheme="minorHAnsi" w:eastAsia="MS Mincho" w:hAnsiTheme="minorHAnsi" w:cstheme="minorHAnsi"/>
            <w:sz w:val="22"/>
            <w:szCs w:val="22"/>
            <w:lang w:eastAsia="ja-JP"/>
          </w:rPr>
          <w:t>RC</w:t>
        </w:r>
      </w:ins>
      <w:proofErr w:type="spellEnd"/>
      <w:del w:id="5" w:author="清水 宣維(SHIMIZU Nobushige)" w:date="2025-06-24T14:04:00Z">
        <w:r w:rsidR="00080D5C" w:rsidRPr="00015F98" w:rsidDel="00080D5C">
          <w:rPr>
            <w:rFonts w:asciiTheme="minorHAnsi" w:eastAsia="MS Mincho" w:hAnsiTheme="minorHAnsi" w:cstheme="minorHAnsi"/>
            <w:sz w:val="22"/>
            <w:szCs w:val="22"/>
            <w:lang w:eastAsia="ja-JP"/>
          </w:rPr>
          <w:delText>CR</w:delText>
        </w:r>
      </w:del>
    </w:p>
    <w:p w14:paraId="5D774D57" w14:textId="7EB8E4A5" w:rsidR="00AC70B9" w:rsidRPr="00015F98" w:rsidRDefault="00C20BCB" w:rsidP="00015F98">
      <w:pPr>
        <w:pStyle w:val="ListParagraph"/>
        <w:numPr>
          <w:ilvl w:val="0"/>
          <w:numId w:val="16"/>
        </w:numPr>
        <w:adjustRightInd w:val="0"/>
        <w:snapToGrid w:val="0"/>
        <w:ind w:left="884"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The </w:t>
      </w:r>
      <w:r w:rsidR="00F042B0" w:rsidRPr="00015F98">
        <w:rPr>
          <w:rFonts w:asciiTheme="minorHAnsi" w:eastAsia="MS Mincho" w:hAnsiTheme="minorHAnsi" w:cstheme="minorHAnsi"/>
          <w:sz w:val="22"/>
          <w:szCs w:val="22"/>
          <w:lang w:eastAsia="ja-JP"/>
        </w:rPr>
        <w:t xml:space="preserve">master or </w:t>
      </w:r>
      <w:r w:rsidRPr="00015F98">
        <w:rPr>
          <w:rFonts w:asciiTheme="minorHAnsi" w:eastAsia="MS Mincho" w:hAnsiTheme="minorHAnsi" w:cstheme="minorHAnsi"/>
          <w:sz w:val="22"/>
          <w:szCs w:val="22"/>
          <w:lang w:eastAsia="ja-JP"/>
        </w:rPr>
        <w:t xml:space="preserve">operator of </w:t>
      </w:r>
      <w:r w:rsidR="00940F78" w:rsidRPr="00015F98">
        <w:rPr>
          <w:rFonts w:asciiTheme="minorHAnsi" w:eastAsia="MS Mincho" w:hAnsiTheme="minorHAnsi" w:cstheme="minorHAnsi"/>
          <w:sz w:val="22"/>
          <w:szCs w:val="22"/>
          <w:lang w:eastAsia="ja-JP"/>
        </w:rPr>
        <w:t>a</w:t>
      </w:r>
      <w:r w:rsidR="001D6122" w:rsidRPr="00015F98">
        <w:rPr>
          <w:rFonts w:asciiTheme="minorHAnsi" w:eastAsia="MS Mincho" w:hAnsiTheme="minorHAnsi" w:cstheme="minorHAnsi"/>
          <w:sz w:val="22"/>
          <w:szCs w:val="22"/>
          <w:lang w:eastAsia="ja-JP"/>
        </w:rPr>
        <w:t xml:space="preserve"> </w:t>
      </w:r>
      <w:r w:rsidRPr="00015F98">
        <w:rPr>
          <w:rFonts w:asciiTheme="minorHAnsi" w:eastAsia="MS Mincho" w:hAnsiTheme="minorHAnsi" w:cstheme="minorHAnsi"/>
          <w:sz w:val="22"/>
          <w:szCs w:val="22"/>
          <w:lang w:eastAsia="ja-JP"/>
        </w:rPr>
        <w:t>vessel</w:t>
      </w:r>
      <w:r w:rsidR="00624952" w:rsidRPr="00015F98">
        <w:rPr>
          <w:rFonts w:asciiTheme="minorHAnsi" w:eastAsia="MS Mincho" w:hAnsiTheme="minorHAnsi" w:cstheme="minorHAnsi"/>
          <w:sz w:val="22"/>
          <w:szCs w:val="22"/>
          <w:lang w:eastAsia="ja-JP"/>
        </w:rPr>
        <w:t>,</w:t>
      </w:r>
      <w:r w:rsidR="00940F78" w:rsidRPr="00015F98">
        <w:rPr>
          <w:rFonts w:asciiTheme="minorHAnsi" w:eastAsia="MS Mincho" w:hAnsiTheme="minorHAnsi" w:cstheme="minorHAnsi"/>
          <w:sz w:val="22"/>
          <w:szCs w:val="22"/>
          <w:lang w:eastAsia="ja-JP"/>
        </w:rPr>
        <w:t xml:space="preserve"> </w:t>
      </w:r>
      <w:r w:rsidR="006F7502" w:rsidRPr="00015F98">
        <w:rPr>
          <w:rFonts w:asciiTheme="minorHAnsi" w:eastAsia="MS Mincho" w:hAnsiTheme="minorHAnsi" w:cstheme="minorHAnsi"/>
          <w:sz w:val="22"/>
          <w:szCs w:val="22"/>
          <w:lang w:eastAsia="ja-JP"/>
        </w:rPr>
        <w:t>the</w:t>
      </w:r>
      <w:r w:rsidR="00C172F3" w:rsidRPr="00015F98">
        <w:rPr>
          <w:rFonts w:asciiTheme="minorHAnsi" w:eastAsia="MS Mincho" w:hAnsiTheme="minorHAnsi" w:cstheme="minorHAnsi"/>
          <w:sz w:val="22"/>
          <w:szCs w:val="22"/>
          <w:lang w:eastAsia="ja-JP"/>
        </w:rPr>
        <w:t xml:space="preserve"> </w:t>
      </w:r>
      <w:r w:rsidR="00D7667A" w:rsidRPr="00015F98">
        <w:rPr>
          <w:rFonts w:asciiTheme="minorHAnsi" w:eastAsia="MS Mincho" w:hAnsiTheme="minorHAnsi" w:cstheme="minorHAnsi"/>
          <w:sz w:val="22"/>
          <w:szCs w:val="22"/>
          <w:lang w:eastAsia="ja-JP"/>
        </w:rPr>
        <w:t>tra</w:t>
      </w:r>
      <w:r w:rsidR="00F8606F" w:rsidRPr="00015F98">
        <w:rPr>
          <w:rFonts w:asciiTheme="minorHAnsi" w:eastAsia="MS Mincho" w:hAnsiTheme="minorHAnsi" w:cstheme="minorHAnsi"/>
          <w:sz w:val="22"/>
          <w:szCs w:val="22"/>
          <w:lang w:eastAsia="ja-JP"/>
        </w:rPr>
        <w:t xml:space="preserve">p </w:t>
      </w:r>
      <w:r w:rsidR="00940F78" w:rsidRPr="00015F98">
        <w:rPr>
          <w:rFonts w:asciiTheme="minorHAnsi" w:eastAsia="MS Mincho" w:hAnsiTheme="minorHAnsi" w:cstheme="minorHAnsi"/>
          <w:sz w:val="22"/>
          <w:szCs w:val="22"/>
          <w:lang w:eastAsia="ja-JP"/>
        </w:rPr>
        <w:t xml:space="preserve">or farm </w:t>
      </w:r>
      <w:r w:rsidR="00F8606F" w:rsidRPr="00015F98">
        <w:rPr>
          <w:rFonts w:asciiTheme="minorHAnsi" w:eastAsia="MS Mincho" w:hAnsiTheme="minorHAnsi" w:cstheme="minorHAnsi"/>
          <w:sz w:val="22"/>
          <w:szCs w:val="22"/>
          <w:lang w:eastAsia="ja-JP"/>
        </w:rPr>
        <w:t>operato</w:t>
      </w:r>
      <w:r w:rsidR="00940F78" w:rsidRPr="00015F98">
        <w:rPr>
          <w:rFonts w:asciiTheme="minorHAnsi" w:eastAsia="MS Mincho" w:hAnsiTheme="minorHAnsi" w:cstheme="minorHAnsi"/>
          <w:sz w:val="22"/>
          <w:szCs w:val="22"/>
          <w:lang w:eastAsia="ja-JP"/>
        </w:rPr>
        <w:t>r</w:t>
      </w:r>
      <w:r w:rsidR="00C172F3" w:rsidRPr="00015F98">
        <w:rPr>
          <w:rFonts w:asciiTheme="minorHAnsi" w:eastAsia="MS Mincho" w:hAnsiTheme="minorHAnsi" w:cstheme="minorHAnsi"/>
          <w:sz w:val="22"/>
          <w:szCs w:val="22"/>
          <w:lang w:eastAsia="ja-JP"/>
        </w:rPr>
        <w:t xml:space="preserve">, </w:t>
      </w:r>
      <w:r w:rsidR="005F5BD4" w:rsidRPr="00015F98">
        <w:rPr>
          <w:rFonts w:asciiTheme="minorHAnsi" w:eastAsia="MS Mincho" w:hAnsiTheme="minorHAnsi" w:cstheme="minorHAnsi"/>
          <w:sz w:val="22"/>
          <w:szCs w:val="22"/>
          <w:lang w:eastAsia="ja-JP"/>
        </w:rPr>
        <w:t xml:space="preserve">the </w:t>
      </w:r>
      <w:r w:rsidR="00FD1759" w:rsidRPr="00015F98">
        <w:rPr>
          <w:rFonts w:asciiTheme="minorHAnsi" w:eastAsia="MS Mincho" w:hAnsiTheme="minorHAnsi" w:cstheme="minorHAnsi"/>
          <w:sz w:val="22"/>
          <w:szCs w:val="22"/>
          <w:lang w:eastAsia="ja-JP"/>
        </w:rPr>
        <w:t xml:space="preserve">exporter, </w:t>
      </w:r>
      <w:r w:rsidR="005F5BD4" w:rsidRPr="00015F98">
        <w:rPr>
          <w:rFonts w:asciiTheme="minorHAnsi" w:eastAsia="MS Mincho" w:hAnsiTheme="minorHAnsi" w:cstheme="minorHAnsi"/>
          <w:sz w:val="22"/>
          <w:szCs w:val="22"/>
          <w:lang w:eastAsia="ja-JP"/>
        </w:rPr>
        <w:t>their</w:t>
      </w:r>
      <w:r w:rsidR="00C172F3" w:rsidRPr="00015F98">
        <w:rPr>
          <w:rFonts w:asciiTheme="minorHAnsi" w:eastAsia="MS Mincho" w:hAnsiTheme="minorHAnsi" w:cstheme="minorHAnsi"/>
          <w:sz w:val="22"/>
          <w:szCs w:val="22"/>
          <w:lang w:eastAsia="ja-JP"/>
        </w:rPr>
        <w:t xml:space="preserve"> authorized representative, </w:t>
      </w:r>
      <w:r w:rsidR="00612621" w:rsidRPr="00015F98">
        <w:rPr>
          <w:rFonts w:asciiTheme="minorHAnsi" w:eastAsia="MS Mincho" w:hAnsiTheme="minorHAnsi" w:cstheme="minorHAnsi"/>
          <w:sz w:val="22"/>
          <w:szCs w:val="22"/>
          <w:lang w:eastAsia="ja-JP"/>
        </w:rPr>
        <w:t xml:space="preserve">or the authorized representative of the </w:t>
      </w:r>
      <w:r w:rsidR="004B388B" w:rsidRPr="00015F98">
        <w:rPr>
          <w:rFonts w:asciiTheme="minorHAnsi" w:eastAsia="MS Mincho" w:hAnsiTheme="minorHAnsi" w:cstheme="minorHAnsi"/>
          <w:sz w:val="22"/>
          <w:szCs w:val="22"/>
          <w:lang w:eastAsia="ja-JP"/>
        </w:rPr>
        <w:t xml:space="preserve">flag </w:t>
      </w:r>
      <w:r w:rsidR="00612621" w:rsidRPr="00015F98">
        <w:rPr>
          <w:rFonts w:asciiTheme="minorHAnsi" w:eastAsia="MS Mincho" w:hAnsiTheme="minorHAnsi" w:cstheme="minorHAnsi"/>
          <w:sz w:val="22"/>
          <w:szCs w:val="22"/>
          <w:lang w:eastAsia="ja-JP"/>
        </w:rPr>
        <w:t>CCM/CPC</w:t>
      </w:r>
      <w:r w:rsidR="004B388B" w:rsidRPr="00015F98">
        <w:rPr>
          <w:rFonts w:asciiTheme="minorHAnsi" w:eastAsia="MS Mincho" w:hAnsiTheme="minorHAnsi" w:cstheme="minorHAnsi"/>
          <w:sz w:val="22"/>
          <w:szCs w:val="22"/>
          <w:lang w:eastAsia="ja-JP"/>
        </w:rPr>
        <w:t xml:space="preserve">, trap </w:t>
      </w:r>
      <w:bookmarkStart w:id="6" w:name="_Hlk199681050"/>
      <w:r w:rsidR="004B388B" w:rsidRPr="00015F98">
        <w:rPr>
          <w:rFonts w:asciiTheme="minorHAnsi" w:eastAsia="MS Mincho" w:hAnsiTheme="minorHAnsi" w:cstheme="minorHAnsi"/>
          <w:sz w:val="22"/>
          <w:szCs w:val="22"/>
          <w:lang w:eastAsia="ja-JP"/>
        </w:rPr>
        <w:t>CCM/CPC</w:t>
      </w:r>
      <w:bookmarkEnd w:id="6"/>
      <w:r w:rsidR="004B388B" w:rsidRPr="00015F98">
        <w:rPr>
          <w:rFonts w:asciiTheme="minorHAnsi" w:eastAsia="MS Mincho" w:hAnsiTheme="minorHAnsi" w:cstheme="minorHAnsi"/>
          <w:sz w:val="22"/>
          <w:szCs w:val="22"/>
          <w:lang w:eastAsia="ja-JP"/>
        </w:rPr>
        <w:t>, farm CCM/CPC</w:t>
      </w:r>
      <w:r w:rsidR="00884DBA" w:rsidRPr="00015F98">
        <w:rPr>
          <w:rFonts w:asciiTheme="minorHAnsi" w:eastAsia="MS Mincho" w:hAnsiTheme="minorHAnsi" w:cstheme="minorHAnsi"/>
          <w:sz w:val="22"/>
          <w:szCs w:val="22"/>
          <w:lang w:eastAsia="ja-JP"/>
        </w:rPr>
        <w:t xml:space="preserve"> </w:t>
      </w:r>
      <w:r w:rsidR="005D70F6" w:rsidRPr="00015F98">
        <w:rPr>
          <w:rFonts w:asciiTheme="minorHAnsi" w:eastAsia="MS Mincho" w:hAnsiTheme="minorHAnsi" w:cstheme="minorHAnsi"/>
          <w:sz w:val="22"/>
          <w:szCs w:val="22"/>
          <w:lang w:eastAsia="ja-JP"/>
        </w:rPr>
        <w:t xml:space="preserve">or </w:t>
      </w:r>
      <w:r w:rsidR="005E1FED" w:rsidRPr="00015F98">
        <w:rPr>
          <w:rFonts w:asciiTheme="minorHAnsi" w:eastAsia="MS Mincho" w:hAnsiTheme="minorHAnsi" w:cstheme="minorHAnsi"/>
          <w:sz w:val="22"/>
          <w:szCs w:val="22"/>
          <w:lang w:eastAsia="ja-JP"/>
        </w:rPr>
        <w:t xml:space="preserve">the </w:t>
      </w:r>
      <w:r w:rsidR="004B388B" w:rsidRPr="00015F98">
        <w:rPr>
          <w:rFonts w:asciiTheme="minorHAnsi" w:eastAsia="MS Mincho" w:hAnsiTheme="minorHAnsi" w:cstheme="minorHAnsi"/>
          <w:sz w:val="22"/>
          <w:szCs w:val="22"/>
          <w:lang w:eastAsia="ja-JP"/>
        </w:rPr>
        <w:t xml:space="preserve">CCM/CPC where </w:t>
      </w:r>
      <w:r w:rsidR="005E1FED" w:rsidRPr="00015F98">
        <w:rPr>
          <w:rFonts w:asciiTheme="minorHAnsi" w:eastAsia="MS Mincho" w:hAnsiTheme="minorHAnsi" w:cstheme="minorHAnsi"/>
          <w:sz w:val="22"/>
          <w:szCs w:val="22"/>
          <w:lang w:eastAsia="ja-JP"/>
        </w:rPr>
        <w:t>PBF is exported from</w:t>
      </w:r>
      <w:r w:rsidR="005C0708" w:rsidRPr="00015F98">
        <w:rPr>
          <w:rFonts w:asciiTheme="minorHAnsi" w:eastAsia="MS Mincho" w:hAnsiTheme="minorHAnsi" w:cstheme="minorHAnsi"/>
          <w:sz w:val="22"/>
          <w:szCs w:val="22"/>
          <w:lang w:eastAsia="ja-JP"/>
        </w:rPr>
        <w:t xml:space="preserve"> (hereinafter </w:t>
      </w:r>
      <w:r w:rsidR="0076525C" w:rsidRPr="00015F98">
        <w:rPr>
          <w:rFonts w:asciiTheme="minorHAnsi" w:eastAsia="MS Mincho" w:hAnsiTheme="minorHAnsi" w:cstheme="minorHAnsi"/>
          <w:sz w:val="22"/>
          <w:szCs w:val="22"/>
          <w:lang w:eastAsia="ja-JP"/>
        </w:rPr>
        <w:t xml:space="preserve">referred to as </w:t>
      </w:r>
      <w:r w:rsidR="005C0708" w:rsidRPr="00015F98">
        <w:rPr>
          <w:rFonts w:asciiTheme="minorHAnsi" w:eastAsia="MS Mincho" w:hAnsiTheme="minorHAnsi" w:cstheme="minorHAnsi"/>
          <w:sz w:val="22"/>
          <w:szCs w:val="22"/>
          <w:lang w:eastAsia="ja-JP"/>
        </w:rPr>
        <w:t>export CCM/CPC)</w:t>
      </w:r>
      <w:r w:rsidR="005E1FED" w:rsidRPr="00015F98">
        <w:rPr>
          <w:rFonts w:asciiTheme="minorHAnsi" w:eastAsia="MS Mincho" w:hAnsiTheme="minorHAnsi" w:cstheme="minorHAnsi"/>
          <w:sz w:val="22"/>
          <w:szCs w:val="22"/>
          <w:lang w:eastAsia="ja-JP"/>
        </w:rPr>
        <w:t xml:space="preserve"> </w:t>
      </w:r>
      <w:r w:rsidR="000A4687" w:rsidRPr="00015F98">
        <w:rPr>
          <w:rFonts w:asciiTheme="minorHAnsi" w:eastAsia="MS Mincho" w:hAnsiTheme="minorHAnsi" w:cstheme="minorHAnsi"/>
          <w:sz w:val="22"/>
          <w:szCs w:val="22"/>
          <w:lang w:eastAsia="ja-JP"/>
        </w:rPr>
        <w:t>shall record</w:t>
      </w:r>
      <w:r w:rsidR="00DE3134" w:rsidRPr="00015F98">
        <w:rPr>
          <w:rFonts w:asciiTheme="minorHAnsi" w:eastAsia="MS Mincho" w:hAnsiTheme="minorHAnsi" w:cstheme="minorHAnsi"/>
          <w:sz w:val="22"/>
          <w:szCs w:val="22"/>
          <w:lang w:eastAsia="ja-JP"/>
        </w:rPr>
        <w:t xml:space="preserve"> the information specified in paragraph </w:t>
      </w:r>
      <w:r w:rsidR="007A57D7" w:rsidRPr="00015F98">
        <w:rPr>
          <w:rFonts w:asciiTheme="minorHAnsi" w:eastAsia="MS Mincho" w:hAnsiTheme="minorHAnsi" w:cstheme="minorHAnsi"/>
          <w:sz w:val="22"/>
          <w:szCs w:val="22"/>
          <w:lang w:eastAsia="ja-JP"/>
        </w:rPr>
        <w:t>6</w:t>
      </w:r>
      <w:r w:rsidR="00DE3134" w:rsidRPr="00015F98">
        <w:rPr>
          <w:rFonts w:asciiTheme="minorHAnsi" w:eastAsia="MS Mincho" w:hAnsiTheme="minorHAnsi" w:cstheme="minorHAnsi"/>
          <w:sz w:val="22"/>
          <w:szCs w:val="22"/>
          <w:lang w:eastAsia="ja-JP"/>
        </w:rPr>
        <w:t xml:space="preserve"> </w:t>
      </w:r>
      <w:r w:rsidR="0061103D" w:rsidRPr="00015F98">
        <w:rPr>
          <w:rFonts w:asciiTheme="minorHAnsi" w:eastAsia="MS Mincho" w:hAnsiTheme="minorHAnsi" w:cstheme="minorHAnsi"/>
          <w:sz w:val="22"/>
          <w:szCs w:val="22"/>
          <w:lang w:eastAsia="ja-JP"/>
        </w:rPr>
        <w:t>in</w:t>
      </w:r>
      <w:r w:rsidR="00001ABA" w:rsidRPr="00015F98">
        <w:rPr>
          <w:rFonts w:asciiTheme="minorHAnsi" w:eastAsia="MS Mincho" w:hAnsiTheme="minorHAnsi" w:cstheme="minorHAnsi"/>
          <w:sz w:val="22"/>
          <w:szCs w:val="22"/>
          <w:lang w:eastAsia="ja-JP"/>
        </w:rPr>
        <w:t xml:space="preserve"> the</w:t>
      </w:r>
      <w:r w:rsidR="0061103D" w:rsidRPr="00015F98">
        <w:rPr>
          <w:rFonts w:asciiTheme="minorHAnsi" w:eastAsia="MS Mincho" w:hAnsiTheme="minorHAnsi" w:cstheme="minorHAnsi"/>
          <w:sz w:val="22"/>
          <w:szCs w:val="22"/>
          <w:lang w:eastAsia="ja-JP"/>
        </w:rPr>
        <w:t xml:space="preserve"> </w:t>
      </w:r>
      <w:r w:rsidR="00A72598" w:rsidRPr="00015F98">
        <w:rPr>
          <w:rFonts w:asciiTheme="minorHAnsi" w:eastAsia="MS Mincho" w:hAnsiTheme="minorHAnsi" w:cstheme="minorHAnsi"/>
          <w:sz w:val="22"/>
          <w:szCs w:val="22"/>
          <w:lang w:eastAsia="ja-JP"/>
        </w:rPr>
        <w:t xml:space="preserve">appropriate section </w:t>
      </w:r>
      <w:r w:rsidR="00001ABA" w:rsidRPr="00015F98">
        <w:rPr>
          <w:rFonts w:asciiTheme="minorHAnsi" w:eastAsia="MS Mincho" w:hAnsiTheme="minorHAnsi" w:cstheme="minorHAnsi"/>
          <w:sz w:val="22"/>
          <w:szCs w:val="22"/>
          <w:lang w:eastAsia="ja-JP"/>
        </w:rPr>
        <w:t>of</w:t>
      </w:r>
      <w:r w:rsidR="00A72598" w:rsidRPr="00015F98">
        <w:rPr>
          <w:rFonts w:asciiTheme="minorHAnsi" w:eastAsia="MS Mincho" w:hAnsiTheme="minorHAnsi" w:cstheme="minorHAnsi"/>
          <w:sz w:val="22"/>
          <w:szCs w:val="22"/>
          <w:lang w:eastAsia="ja-JP"/>
        </w:rPr>
        <w:t xml:space="preserve"> the </w:t>
      </w:r>
      <w:r w:rsidR="0061103D" w:rsidRPr="00015F98">
        <w:rPr>
          <w:rFonts w:asciiTheme="minorHAnsi" w:eastAsia="MS Mincho" w:hAnsiTheme="minorHAnsi" w:cstheme="minorHAnsi"/>
          <w:sz w:val="22"/>
          <w:szCs w:val="22"/>
          <w:lang w:eastAsia="ja-JP"/>
        </w:rPr>
        <w:t xml:space="preserve">ePBCD </w:t>
      </w:r>
      <w:r w:rsidR="00001ABA" w:rsidRPr="00015F98">
        <w:rPr>
          <w:rFonts w:asciiTheme="minorHAnsi" w:eastAsia="MS Mincho" w:hAnsiTheme="minorHAnsi" w:cstheme="minorHAnsi"/>
          <w:sz w:val="22"/>
          <w:szCs w:val="22"/>
          <w:lang w:eastAsia="ja-JP"/>
        </w:rPr>
        <w:t xml:space="preserve">on </w:t>
      </w:r>
      <w:r w:rsidR="008D4A41" w:rsidRPr="00015F98">
        <w:rPr>
          <w:rFonts w:asciiTheme="minorHAnsi" w:eastAsia="MS Mincho" w:hAnsiTheme="minorHAnsi" w:cstheme="minorHAnsi"/>
          <w:sz w:val="22"/>
          <w:szCs w:val="22"/>
          <w:lang w:eastAsia="ja-JP"/>
        </w:rPr>
        <w:t>each occasion it catch</w:t>
      </w:r>
      <w:r w:rsidR="008F3537" w:rsidRPr="00015F98">
        <w:rPr>
          <w:rFonts w:asciiTheme="minorHAnsi" w:eastAsia="MS Mincho" w:hAnsiTheme="minorHAnsi" w:cstheme="minorHAnsi"/>
          <w:sz w:val="22"/>
          <w:szCs w:val="22"/>
          <w:lang w:eastAsia="ja-JP"/>
        </w:rPr>
        <w:t xml:space="preserve">es, transships, </w:t>
      </w:r>
      <w:r w:rsidR="00307AEC" w:rsidRPr="00015F98">
        <w:rPr>
          <w:rFonts w:asciiTheme="minorHAnsi" w:eastAsia="MS Mincho" w:hAnsiTheme="minorHAnsi" w:cstheme="minorHAnsi"/>
          <w:sz w:val="22"/>
          <w:szCs w:val="22"/>
          <w:lang w:eastAsia="ja-JP"/>
        </w:rPr>
        <w:t xml:space="preserve">harvests, </w:t>
      </w:r>
      <w:r w:rsidR="00473B0B" w:rsidRPr="00015F98">
        <w:rPr>
          <w:rFonts w:asciiTheme="minorHAnsi" w:eastAsia="MS Mincho" w:hAnsiTheme="minorHAnsi" w:cstheme="minorHAnsi"/>
          <w:sz w:val="22"/>
          <w:szCs w:val="22"/>
          <w:lang w:eastAsia="ja-JP"/>
        </w:rPr>
        <w:t xml:space="preserve">first </w:t>
      </w:r>
      <w:r w:rsidR="00104A86" w:rsidRPr="00015F98">
        <w:rPr>
          <w:rFonts w:asciiTheme="minorHAnsi" w:eastAsia="MS Mincho" w:hAnsiTheme="minorHAnsi" w:cstheme="minorHAnsi"/>
          <w:sz w:val="22"/>
          <w:szCs w:val="22"/>
          <w:lang w:eastAsia="ja-JP"/>
        </w:rPr>
        <w:t>s</w:t>
      </w:r>
      <w:r w:rsidR="00F10702" w:rsidRPr="00015F98">
        <w:rPr>
          <w:rFonts w:asciiTheme="minorHAnsi" w:eastAsia="MS Mincho" w:hAnsiTheme="minorHAnsi" w:cstheme="minorHAnsi"/>
          <w:sz w:val="22"/>
          <w:szCs w:val="22"/>
          <w:lang w:eastAsia="ja-JP"/>
        </w:rPr>
        <w:t>ells</w:t>
      </w:r>
      <w:r w:rsidR="008F3537" w:rsidRPr="00015F98">
        <w:rPr>
          <w:rFonts w:asciiTheme="minorHAnsi" w:eastAsia="MS Mincho" w:hAnsiTheme="minorHAnsi" w:cstheme="minorHAnsi"/>
          <w:sz w:val="22"/>
          <w:szCs w:val="22"/>
          <w:lang w:eastAsia="ja-JP"/>
        </w:rPr>
        <w:t xml:space="preserve">, </w:t>
      </w:r>
      <w:r w:rsidR="00104A86" w:rsidRPr="00015F98">
        <w:rPr>
          <w:rFonts w:asciiTheme="minorHAnsi" w:eastAsia="MS Mincho" w:hAnsiTheme="minorHAnsi" w:cstheme="minorHAnsi"/>
          <w:sz w:val="22"/>
          <w:szCs w:val="22"/>
          <w:lang w:eastAsia="ja-JP"/>
        </w:rPr>
        <w:t xml:space="preserve">or </w:t>
      </w:r>
      <w:r w:rsidR="008F3537" w:rsidRPr="00015F98">
        <w:rPr>
          <w:rFonts w:asciiTheme="minorHAnsi" w:eastAsia="MS Mincho" w:hAnsiTheme="minorHAnsi" w:cstheme="minorHAnsi"/>
          <w:sz w:val="22"/>
          <w:szCs w:val="22"/>
          <w:lang w:eastAsia="ja-JP"/>
        </w:rPr>
        <w:t>export</w:t>
      </w:r>
      <w:r w:rsidR="00FF67B7" w:rsidRPr="00015F98">
        <w:rPr>
          <w:rFonts w:asciiTheme="minorHAnsi" w:eastAsia="MS Mincho" w:hAnsiTheme="minorHAnsi" w:cstheme="minorHAnsi"/>
          <w:sz w:val="22"/>
          <w:szCs w:val="22"/>
          <w:lang w:eastAsia="ja-JP"/>
        </w:rPr>
        <w:t>s</w:t>
      </w:r>
      <w:r w:rsidR="008F3537" w:rsidRPr="00015F98">
        <w:rPr>
          <w:rFonts w:asciiTheme="minorHAnsi" w:eastAsia="MS Mincho" w:hAnsiTheme="minorHAnsi" w:cstheme="minorHAnsi"/>
          <w:sz w:val="22"/>
          <w:szCs w:val="22"/>
          <w:lang w:eastAsia="ja-JP"/>
        </w:rPr>
        <w:t xml:space="preserve"> </w:t>
      </w:r>
      <w:r w:rsidR="00F10702" w:rsidRPr="00015F98">
        <w:rPr>
          <w:rFonts w:asciiTheme="minorHAnsi" w:eastAsia="MS Mincho" w:hAnsiTheme="minorHAnsi" w:cstheme="minorHAnsi"/>
          <w:sz w:val="22"/>
          <w:szCs w:val="22"/>
          <w:lang w:eastAsia="ja-JP"/>
        </w:rPr>
        <w:t>PB</w:t>
      </w:r>
      <w:r w:rsidR="00104A86" w:rsidRPr="00015F98">
        <w:rPr>
          <w:rFonts w:asciiTheme="minorHAnsi" w:eastAsia="MS Mincho" w:hAnsiTheme="minorHAnsi" w:cstheme="minorHAnsi"/>
          <w:sz w:val="22"/>
          <w:szCs w:val="22"/>
          <w:lang w:eastAsia="ja-JP"/>
        </w:rPr>
        <w:t>F</w:t>
      </w:r>
      <w:r w:rsidR="00FF67B7" w:rsidRPr="00015F98">
        <w:rPr>
          <w:rFonts w:asciiTheme="minorHAnsi" w:eastAsia="MS Mincho" w:hAnsiTheme="minorHAnsi" w:cstheme="minorHAnsi"/>
          <w:sz w:val="22"/>
          <w:szCs w:val="22"/>
          <w:lang w:eastAsia="ja-JP"/>
        </w:rPr>
        <w:t>.</w:t>
      </w:r>
    </w:p>
    <w:p w14:paraId="297CA6AD" w14:textId="43660B1B" w:rsidR="00283814" w:rsidRPr="00015F98" w:rsidRDefault="009B228F" w:rsidP="00015F98">
      <w:pPr>
        <w:pStyle w:val="ListParagraph"/>
        <w:numPr>
          <w:ilvl w:val="0"/>
          <w:numId w:val="16"/>
        </w:numPr>
        <w:adjustRightInd w:val="0"/>
        <w:snapToGrid w:val="0"/>
        <w:ind w:left="884"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Notwithstanding </w:t>
      </w:r>
      <w:r w:rsidR="00F536C8" w:rsidRPr="00015F98">
        <w:rPr>
          <w:rFonts w:asciiTheme="minorHAnsi" w:eastAsia="MS Mincho" w:hAnsiTheme="minorHAnsi" w:cstheme="minorHAnsi"/>
          <w:sz w:val="22"/>
          <w:szCs w:val="22"/>
          <w:lang w:eastAsia="ja-JP"/>
        </w:rPr>
        <w:t xml:space="preserve">subparagraph (1), </w:t>
      </w:r>
      <w:r w:rsidR="006342A3" w:rsidRPr="00015F98">
        <w:rPr>
          <w:rFonts w:asciiTheme="minorHAnsi" w:eastAsia="MS Mincho" w:hAnsiTheme="minorHAnsi" w:cstheme="minorHAnsi"/>
          <w:sz w:val="22"/>
          <w:szCs w:val="22"/>
          <w:lang w:eastAsia="ja-JP"/>
        </w:rPr>
        <w:t>f</w:t>
      </w:r>
      <w:r w:rsidR="00D71263" w:rsidRPr="00015F98">
        <w:rPr>
          <w:rFonts w:asciiTheme="minorHAnsi" w:eastAsia="MS Mincho" w:hAnsiTheme="minorHAnsi" w:cstheme="minorHAnsi"/>
          <w:sz w:val="22"/>
          <w:szCs w:val="22"/>
          <w:lang w:eastAsia="ja-JP"/>
        </w:rPr>
        <w:t xml:space="preserve">ollowing the recording </w:t>
      </w:r>
      <w:r w:rsidR="004D5938" w:rsidRPr="00015F98">
        <w:rPr>
          <w:rFonts w:asciiTheme="minorHAnsi" w:eastAsia="MS Mincho" w:hAnsiTheme="minorHAnsi" w:cstheme="minorHAnsi"/>
          <w:sz w:val="22"/>
          <w:szCs w:val="22"/>
          <w:lang w:eastAsia="ja-JP"/>
        </w:rPr>
        <w:t xml:space="preserve">of </w:t>
      </w:r>
      <w:r w:rsidR="00D71263" w:rsidRPr="00015F98">
        <w:rPr>
          <w:rFonts w:asciiTheme="minorHAnsi" w:eastAsia="MS Mincho" w:hAnsiTheme="minorHAnsi" w:cstheme="minorHAnsi"/>
          <w:sz w:val="22"/>
          <w:szCs w:val="22"/>
          <w:lang w:eastAsia="ja-JP"/>
        </w:rPr>
        <w:t xml:space="preserve">catch </w:t>
      </w:r>
      <w:r w:rsidR="00CC5F8D" w:rsidRPr="00015F98">
        <w:rPr>
          <w:rFonts w:asciiTheme="minorHAnsi" w:eastAsia="MS Mincho" w:hAnsiTheme="minorHAnsi" w:cstheme="minorHAnsi"/>
          <w:sz w:val="22"/>
          <w:szCs w:val="22"/>
          <w:lang w:eastAsia="ja-JP"/>
        </w:rPr>
        <w:t xml:space="preserve">and transshipment </w:t>
      </w:r>
      <w:r w:rsidR="00D71263" w:rsidRPr="00015F98">
        <w:rPr>
          <w:rFonts w:asciiTheme="minorHAnsi" w:eastAsia="MS Mincho" w:hAnsiTheme="minorHAnsi" w:cstheme="minorHAnsi"/>
          <w:sz w:val="22"/>
          <w:szCs w:val="22"/>
          <w:lang w:eastAsia="ja-JP"/>
        </w:rPr>
        <w:t xml:space="preserve">information in the ePBCD, the recording of </w:t>
      </w:r>
      <w:r w:rsidR="00D6628B" w:rsidRPr="00015F98">
        <w:rPr>
          <w:rFonts w:asciiTheme="minorHAnsi" w:eastAsia="MS Mincho" w:hAnsiTheme="minorHAnsi" w:cstheme="minorHAnsi"/>
          <w:sz w:val="22"/>
          <w:szCs w:val="22"/>
          <w:lang w:eastAsia="ja-JP"/>
        </w:rPr>
        <w:t xml:space="preserve">information </w:t>
      </w:r>
      <w:r w:rsidR="002644F9" w:rsidRPr="00015F98">
        <w:rPr>
          <w:rFonts w:asciiTheme="minorHAnsi" w:eastAsia="MS Mincho" w:hAnsiTheme="minorHAnsi" w:cstheme="minorHAnsi"/>
          <w:sz w:val="22"/>
          <w:szCs w:val="22"/>
          <w:lang w:eastAsia="ja-JP"/>
        </w:rPr>
        <w:t>afterwards</w:t>
      </w:r>
      <w:r w:rsidR="00D6628B" w:rsidRPr="00015F98">
        <w:rPr>
          <w:rFonts w:asciiTheme="minorHAnsi" w:eastAsia="MS Mincho" w:hAnsiTheme="minorHAnsi" w:cstheme="minorHAnsi"/>
          <w:sz w:val="22"/>
          <w:szCs w:val="22"/>
          <w:lang w:eastAsia="ja-JP"/>
        </w:rPr>
        <w:t xml:space="preserve"> </w:t>
      </w:r>
      <w:r w:rsidR="00D71263" w:rsidRPr="00015F98">
        <w:rPr>
          <w:rFonts w:asciiTheme="minorHAnsi" w:eastAsia="MS Mincho" w:hAnsiTheme="minorHAnsi" w:cstheme="minorHAnsi"/>
          <w:sz w:val="22"/>
          <w:szCs w:val="22"/>
          <w:lang w:eastAsia="ja-JP"/>
        </w:rPr>
        <w:t>in the ePBCD</w:t>
      </w:r>
      <w:r w:rsidR="00827BAE" w:rsidRPr="00015F98">
        <w:rPr>
          <w:rFonts w:asciiTheme="minorHAnsi" w:eastAsia="MS Mincho" w:hAnsiTheme="minorHAnsi" w:cstheme="minorHAnsi"/>
          <w:sz w:val="22"/>
          <w:szCs w:val="22"/>
          <w:lang w:eastAsia="ja-JP"/>
        </w:rPr>
        <w:t xml:space="preserve"> </w:t>
      </w:r>
      <w:r w:rsidR="00D71263" w:rsidRPr="00015F98">
        <w:rPr>
          <w:rFonts w:asciiTheme="minorHAnsi" w:eastAsia="MS Mincho" w:hAnsiTheme="minorHAnsi" w:cstheme="minorHAnsi"/>
          <w:sz w:val="22"/>
          <w:szCs w:val="22"/>
          <w:lang w:eastAsia="ja-JP"/>
        </w:rPr>
        <w:t>is not required</w:t>
      </w:r>
      <w:r w:rsidR="002067CC" w:rsidRPr="00015F98">
        <w:rPr>
          <w:rFonts w:asciiTheme="minorHAnsi" w:eastAsia="MS Mincho" w:hAnsiTheme="minorHAnsi" w:cstheme="minorHAnsi"/>
          <w:sz w:val="22"/>
          <w:szCs w:val="22"/>
          <w:lang w:eastAsia="ja-JP"/>
        </w:rPr>
        <w:t xml:space="preserve"> for PBF that is not exported. </w:t>
      </w:r>
    </w:p>
    <w:p w14:paraId="5BCFD9FA" w14:textId="3618BEA0" w:rsidR="006A465C" w:rsidRPr="00015F98" w:rsidRDefault="006A465C" w:rsidP="00015F98">
      <w:pPr>
        <w:pStyle w:val="ListParagraph"/>
        <w:numPr>
          <w:ilvl w:val="0"/>
          <w:numId w:val="16"/>
        </w:numPr>
        <w:adjustRightInd w:val="0"/>
        <w:snapToGrid w:val="0"/>
        <w:ind w:left="884"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lastRenderedPageBreak/>
        <w:t>Information on catch shall be recorded within [</w:t>
      </w:r>
      <w:r w:rsidR="00A32F4E" w:rsidRPr="00015F98">
        <w:rPr>
          <w:rFonts w:asciiTheme="minorHAnsi" w:eastAsia="MS Mincho" w:hAnsiTheme="minorHAnsi" w:cstheme="minorHAnsi"/>
          <w:sz w:val="22"/>
          <w:szCs w:val="22"/>
          <w:lang w:eastAsia="ja-JP"/>
        </w:rPr>
        <w:t xml:space="preserve">  </w:t>
      </w:r>
      <w:proofErr w:type="gramStart"/>
      <w:r w:rsidR="00A32F4E" w:rsidRPr="00015F98">
        <w:rPr>
          <w:rFonts w:asciiTheme="minorHAnsi" w:eastAsia="MS Mincho" w:hAnsiTheme="minorHAnsi" w:cstheme="minorHAnsi"/>
          <w:sz w:val="22"/>
          <w:szCs w:val="22"/>
          <w:lang w:eastAsia="ja-JP"/>
        </w:rPr>
        <w:t xml:space="preserve">  </w:t>
      </w:r>
      <w:r w:rsidRPr="00015F98">
        <w:rPr>
          <w:rFonts w:asciiTheme="minorHAnsi" w:eastAsia="MS Mincho" w:hAnsiTheme="minorHAnsi" w:cstheme="minorHAnsi"/>
          <w:sz w:val="22"/>
          <w:szCs w:val="22"/>
          <w:lang w:eastAsia="ja-JP"/>
        </w:rPr>
        <w:t>]</w:t>
      </w:r>
      <w:proofErr w:type="gramEnd"/>
      <w:r w:rsidRPr="00015F98">
        <w:rPr>
          <w:rFonts w:asciiTheme="minorHAnsi" w:eastAsia="MS Mincho" w:hAnsiTheme="minorHAnsi" w:cstheme="minorHAnsi"/>
          <w:sz w:val="22"/>
          <w:szCs w:val="22"/>
          <w:lang w:eastAsia="ja-JP"/>
        </w:rPr>
        <w:t xml:space="preserve"> days </w:t>
      </w:r>
      <w:r w:rsidR="006D41F8" w:rsidRPr="00015F98">
        <w:rPr>
          <w:rFonts w:asciiTheme="minorHAnsi" w:eastAsia="MS Mincho" w:hAnsiTheme="minorHAnsi" w:cstheme="minorHAnsi"/>
          <w:sz w:val="22"/>
          <w:szCs w:val="22"/>
          <w:lang w:eastAsia="ja-JP"/>
        </w:rPr>
        <w:t>of the landing. However, if the landing</w:t>
      </w:r>
      <w:r w:rsidR="000A589A" w:rsidRPr="00015F98">
        <w:rPr>
          <w:rFonts w:asciiTheme="minorHAnsi" w:eastAsia="MS Mincho" w:hAnsiTheme="minorHAnsi" w:cstheme="minorHAnsi"/>
          <w:sz w:val="22"/>
          <w:szCs w:val="22"/>
          <w:lang w:eastAsia="ja-JP"/>
        </w:rPr>
        <w:t xml:space="preserve"> of PB</w:t>
      </w:r>
      <w:r w:rsidR="00B17A8B" w:rsidRPr="00015F98">
        <w:rPr>
          <w:rFonts w:asciiTheme="minorHAnsi" w:eastAsia="MS Mincho" w:hAnsiTheme="minorHAnsi" w:cstheme="minorHAnsi"/>
          <w:sz w:val="22"/>
          <w:szCs w:val="22"/>
          <w:lang w:eastAsia="ja-JP"/>
        </w:rPr>
        <w:t xml:space="preserve">F by one vessel or </w:t>
      </w:r>
      <w:r w:rsidR="00B11814" w:rsidRPr="00015F98">
        <w:rPr>
          <w:rFonts w:asciiTheme="minorHAnsi" w:eastAsia="MS Mincho" w:hAnsiTheme="minorHAnsi" w:cstheme="minorHAnsi"/>
          <w:sz w:val="22"/>
          <w:szCs w:val="22"/>
          <w:lang w:eastAsia="ja-JP"/>
        </w:rPr>
        <w:t xml:space="preserve">one trap at a time </w:t>
      </w:r>
      <w:r w:rsidR="008C011D" w:rsidRPr="00015F98">
        <w:rPr>
          <w:rFonts w:asciiTheme="minorHAnsi" w:eastAsia="MS Mincho" w:hAnsiTheme="minorHAnsi" w:cstheme="minorHAnsi"/>
          <w:sz w:val="22"/>
          <w:szCs w:val="22"/>
          <w:lang w:eastAsia="ja-JP"/>
        </w:rPr>
        <w:t xml:space="preserve">is less than [1] metric ton, the information </w:t>
      </w:r>
      <w:r w:rsidR="003143ED" w:rsidRPr="00015F98">
        <w:rPr>
          <w:rFonts w:asciiTheme="minorHAnsi" w:eastAsia="MS Mincho" w:hAnsiTheme="minorHAnsi" w:cstheme="minorHAnsi"/>
          <w:sz w:val="22"/>
          <w:szCs w:val="22"/>
          <w:lang w:eastAsia="ja-JP"/>
        </w:rPr>
        <w:t>may</w:t>
      </w:r>
      <w:r w:rsidR="008C011D" w:rsidRPr="00015F98">
        <w:rPr>
          <w:rFonts w:asciiTheme="minorHAnsi" w:eastAsia="MS Mincho" w:hAnsiTheme="minorHAnsi" w:cstheme="minorHAnsi"/>
          <w:sz w:val="22"/>
          <w:szCs w:val="22"/>
          <w:lang w:eastAsia="ja-JP"/>
        </w:rPr>
        <w:t xml:space="preserve"> be recorded </w:t>
      </w:r>
      <w:r w:rsidR="006C62AD" w:rsidRPr="00015F98">
        <w:rPr>
          <w:rFonts w:asciiTheme="minorHAnsi" w:eastAsia="MS Mincho" w:hAnsiTheme="minorHAnsi" w:cstheme="minorHAnsi"/>
          <w:sz w:val="22"/>
          <w:szCs w:val="22"/>
          <w:lang w:eastAsia="ja-JP"/>
        </w:rPr>
        <w:t>within [</w:t>
      </w:r>
      <w:r w:rsidR="00A32F4E" w:rsidRPr="00015F98">
        <w:rPr>
          <w:rFonts w:asciiTheme="minorHAnsi" w:eastAsia="MS Mincho" w:hAnsiTheme="minorHAnsi" w:cstheme="minorHAnsi"/>
          <w:sz w:val="22"/>
          <w:szCs w:val="22"/>
          <w:lang w:eastAsia="ja-JP"/>
        </w:rPr>
        <w:t xml:space="preserve">  </w:t>
      </w:r>
      <w:proofErr w:type="gramStart"/>
      <w:r w:rsidR="00A32F4E" w:rsidRPr="00015F98">
        <w:rPr>
          <w:rFonts w:asciiTheme="minorHAnsi" w:eastAsia="MS Mincho" w:hAnsiTheme="minorHAnsi" w:cstheme="minorHAnsi"/>
          <w:sz w:val="22"/>
          <w:szCs w:val="22"/>
          <w:lang w:eastAsia="ja-JP"/>
        </w:rPr>
        <w:t xml:space="preserve">  </w:t>
      </w:r>
      <w:r w:rsidR="006C62AD" w:rsidRPr="00015F98">
        <w:rPr>
          <w:rFonts w:asciiTheme="minorHAnsi" w:eastAsia="MS Mincho" w:hAnsiTheme="minorHAnsi" w:cstheme="minorHAnsi"/>
          <w:sz w:val="22"/>
          <w:szCs w:val="22"/>
          <w:lang w:eastAsia="ja-JP"/>
        </w:rPr>
        <w:t>]</w:t>
      </w:r>
      <w:proofErr w:type="gramEnd"/>
      <w:r w:rsidR="006C62AD" w:rsidRPr="00015F98">
        <w:rPr>
          <w:rFonts w:asciiTheme="minorHAnsi" w:eastAsia="MS Mincho" w:hAnsiTheme="minorHAnsi" w:cstheme="minorHAnsi"/>
          <w:sz w:val="22"/>
          <w:szCs w:val="22"/>
          <w:lang w:eastAsia="ja-JP"/>
        </w:rPr>
        <w:t xml:space="preserve"> days.</w:t>
      </w:r>
      <w:r w:rsidR="00BC0072" w:rsidRPr="00015F98">
        <w:rPr>
          <w:rFonts w:asciiTheme="minorHAnsi" w:eastAsia="MS Mincho" w:hAnsiTheme="minorHAnsi" w:cstheme="minorHAnsi"/>
          <w:sz w:val="22"/>
          <w:szCs w:val="22"/>
          <w:lang w:eastAsia="ja-JP"/>
        </w:rPr>
        <w:t xml:space="preserve">  When PBF is caged, information on catch shall be recorded within [  </w:t>
      </w:r>
      <w:proofErr w:type="gramStart"/>
      <w:r w:rsidR="00BC0072" w:rsidRPr="00015F98">
        <w:rPr>
          <w:rFonts w:asciiTheme="minorHAnsi" w:eastAsia="MS Mincho" w:hAnsiTheme="minorHAnsi" w:cstheme="minorHAnsi"/>
          <w:sz w:val="22"/>
          <w:szCs w:val="22"/>
          <w:lang w:eastAsia="ja-JP"/>
        </w:rPr>
        <w:t xml:space="preserve">  ]</w:t>
      </w:r>
      <w:proofErr w:type="gramEnd"/>
      <w:r w:rsidR="00BC0072" w:rsidRPr="00015F98">
        <w:rPr>
          <w:rFonts w:asciiTheme="minorHAnsi" w:eastAsia="MS Mincho" w:hAnsiTheme="minorHAnsi" w:cstheme="minorHAnsi"/>
          <w:sz w:val="22"/>
          <w:szCs w:val="22"/>
          <w:lang w:eastAsia="ja-JP"/>
        </w:rPr>
        <w:t>.  Any trans</w:t>
      </w:r>
      <w:r w:rsidR="00502B46" w:rsidRPr="00015F98">
        <w:rPr>
          <w:rFonts w:asciiTheme="minorHAnsi" w:eastAsia="MS Mincho" w:hAnsiTheme="minorHAnsi" w:cstheme="minorHAnsi"/>
          <w:sz w:val="22"/>
          <w:szCs w:val="22"/>
          <w:lang w:eastAsia="ja-JP"/>
        </w:rPr>
        <w:t>fer</w:t>
      </w:r>
      <w:r w:rsidR="00BC0072" w:rsidRPr="00015F98">
        <w:rPr>
          <w:rFonts w:asciiTheme="minorHAnsi" w:eastAsia="MS Mincho" w:hAnsiTheme="minorHAnsi" w:cstheme="minorHAnsi"/>
          <w:sz w:val="22"/>
          <w:szCs w:val="22"/>
          <w:lang w:eastAsia="ja-JP"/>
        </w:rPr>
        <w:t xml:space="preserve"> of the caged PBF shall be prohibited until the information on catch is recorded. </w:t>
      </w:r>
    </w:p>
    <w:p w14:paraId="7D2C6C0A" w14:textId="6E55D05F" w:rsidR="00283814" w:rsidRPr="00015F98" w:rsidRDefault="00F63803" w:rsidP="00015F98">
      <w:pPr>
        <w:pStyle w:val="ListParagraph"/>
        <w:numPr>
          <w:ilvl w:val="0"/>
          <w:numId w:val="16"/>
        </w:numPr>
        <w:adjustRightInd w:val="0"/>
        <w:snapToGrid w:val="0"/>
        <w:ind w:left="884"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The re-exporter, its authorized representative, or the authorized representative of the CCM/CPC where the PBF is re-exported from</w:t>
      </w:r>
      <w:r w:rsidR="005C0708" w:rsidRPr="00015F98">
        <w:rPr>
          <w:rFonts w:asciiTheme="minorHAnsi" w:eastAsia="MS Mincho" w:hAnsiTheme="minorHAnsi" w:cstheme="minorHAnsi"/>
          <w:sz w:val="22"/>
          <w:szCs w:val="22"/>
          <w:lang w:eastAsia="ja-JP"/>
        </w:rPr>
        <w:t xml:space="preserve"> (hereinafter </w:t>
      </w:r>
      <w:r w:rsidR="0076525C" w:rsidRPr="00015F98">
        <w:rPr>
          <w:rFonts w:asciiTheme="minorHAnsi" w:eastAsia="MS Mincho" w:hAnsiTheme="minorHAnsi" w:cstheme="minorHAnsi"/>
          <w:sz w:val="22"/>
          <w:szCs w:val="22"/>
          <w:lang w:eastAsia="ja-JP"/>
        </w:rPr>
        <w:t xml:space="preserve">referred to as </w:t>
      </w:r>
      <w:r w:rsidR="005C0708" w:rsidRPr="00015F98">
        <w:rPr>
          <w:rFonts w:asciiTheme="minorHAnsi" w:eastAsia="MS Mincho" w:hAnsiTheme="minorHAnsi" w:cstheme="minorHAnsi"/>
          <w:sz w:val="22"/>
          <w:szCs w:val="22"/>
          <w:lang w:eastAsia="ja-JP"/>
        </w:rPr>
        <w:t>re-export CCM/CPC)</w:t>
      </w:r>
      <w:r w:rsidRPr="00015F98">
        <w:rPr>
          <w:rFonts w:asciiTheme="minorHAnsi" w:eastAsia="MS Mincho" w:hAnsiTheme="minorHAnsi" w:cstheme="minorHAnsi"/>
          <w:sz w:val="22"/>
          <w:szCs w:val="22"/>
          <w:lang w:eastAsia="ja-JP"/>
        </w:rPr>
        <w:t xml:space="preserve"> shall record the information specified in paragraph </w:t>
      </w:r>
      <w:r w:rsidR="0034586E" w:rsidRPr="00015F98">
        <w:rPr>
          <w:rFonts w:asciiTheme="minorHAnsi" w:eastAsia="MS Mincho" w:hAnsiTheme="minorHAnsi" w:cstheme="minorHAnsi"/>
          <w:sz w:val="22"/>
          <w:szCs w:val="22"/>
          <w:lang w:eastAsia="ja-JP"/>
        </w:rPr>
        <w:t>7</w:t>
      </w:r>
      <w:r w:rsidRPr="00015F98">
        <w:rPr>
          <w:rFonts w:asciiTheme="minorHAnsi" w:eastAsia="MS Mincho" w:hAnsiTheme="minorHAnsi" w:cstheme="minorHAnsi"/>
          <w:sz w:val="22"/>
          <w:szCs w:val="22"/>
          <w:lang w:eastAsia="ja-JP"/>
        </w:rPr>
        <w:t xml:space="preserve"> in the appropriate section of the </w:t>
      </w:r>
      <w:proofErr w:type="spellStart"/>
      <w:r w:rsidRPr="00015F98">
        <w:rPr>
          <w:rFonts w:asciiTheme="minorHAnsi" w:eastAsia="MS Mincho" w:hAnsiTheme="minorHAnsi" w:cstheme="minorHAnsi"/>
          <w:sz w:val="22"/>
          <w:szCs w:val="22"/>
          <w:lang w:eastAsia="ja-JP"/>
        </w:rPr>
        <w:t>ePBRC</w:t>
      </w:r>
      <w:proofErr w:type="spellEnd"/>
      <w:r w:rsidRPr="00015F98">
        <w:rPr>
          <w:rFonts w:asciiTheme="minorHAnsi" w:eastAsia="MS Mincho" w:hAnsiTheme="minorHAnsi" w:cstheme="minorHAnsi"/>
          <w:sz w:val="22"/>
          <w:szCs w:val="22"/>
          <w:lang w:eastAsia="ja-JP"/>
        </w:rPr>
        <w:t xml:space="preserve"> on each occasion </w:t>
      </w:r>
      <w:r w:rsidR="00B34BBF" w:rsidRPr="00015F98">
        <w:rPr>
          <w:rFonts w:asciiTheme="minorHAnsi" w:eastAsia="MS Mincho" w:hAnsiTheme="minorHAnsi" w:cstheme="minorHAnsi"/>
          <w:sz w:val="22"/>
          <w:szCs w:val="22"/>
          <w:lang w:eastAsia="ja-JP"/>
        </w:rPr>
        <w:t>they</w:t>
      </w:r>
      <w:r w:rsidRPr="00015F98">
        <w:rPr>
          <w:rFonts w:asciiTheme="minorHAnsi" w:eastAsia="MS Mincho" w:hAnsiTheme="minorHAnsi" w:cstheme="minorHAnsi"/>
          <w:sz w:val="22"/>
          <w:szCs w:val="22"/>
          <w:lang w:eastAsia="ja-JP"/>
        </w:rPr>
        <w:t xml:space="preserve"> re</w:t>
      </w:r>
      <w:r w:rsidR="002A00A7" w:rsidRPr="00015F98">
        <w:rPr>
          <w:rFonts w:asciiTheme="minorHAnsi" w:eastAsia="MS Mincho" w:hAnsiTheme="minorHAnsi" w:cstheme="minorHAnsi"/>
          <w:sz w:val="22"/>
          <w:szCs w:val="22"/>
          <w:lang w:eastAsia="ja-JP"/>
        </w:rPr>
        <w:t>-</w:t>
      </w:r>
      <w:proofErr w:type="gramStart"/>
      <w:r w:rsidRPr="00015F98">
        <w:rPr>
          <w:rFonts w:asciiTheme="minorHAnsi" w:eastAsia="MS Mincho" w:hAnsiTheme="minorHAnsi" w:cstheme="minorHAnsi"/>
          <w:sz w:val="22"/>
          <w:szCs w:val="22"/>
          <w:lang w:eastAsia="ja-JP"/>
        </w:rPr>
        <w:t>exports</w:t>
      </w:r>
      <w:proofErr w:type="gramEnd"/>
      <w:r w:rsidRPr="00015F98">
        <w:rPr>
          <w:rFonts w:asciiTheme="minorHAnsi" w:eastAsia="MS Mincho" w:hAnsiTheme="minorHAnsi" w:cstheme="minorHAnsi"/>
          <w:sz w:val="22"/>
          <w:szCs w:val="22"/>
          <w:lang w:eastAsia="ja-JP"/>
        </w:rPr>
        <w:t xml:space="preserve"> PBF.</w:t>
      </w:r>
    </w:p>
    <w:p w14:paraId="2C39C833" w14:textId="77777777" w:rsidR="00283814" w:rsidRPr="00015F98" w:rsidRDefault="00283814" w:rsidP="00015F98">
      <w:pPr>
        <w:pStyle w:val="ListParagraph"/>
        <w:adjustRightInd w:val="0"/>
        <w:snapToGrid w:val="0"/>
        <w:ind w:left="440" w:firstLine="0"/>
        <w:jc w:val="left"/>
        <w:rPr>
          <w:rFonts w:asciiTheme="minorHAnsi" w:eastAsia="MS Mincho" w:hAnsiTheme="minorHAnsi" w:cstheme="minorHAnsi"/>
          <w:sz w:val="22"/>
          <w:szCs w:val="22"/>
          <w:lang w:eastAsia="ja-JP"/>
        </w:rPr>
      </w:pPr>
    </w:p>
    <w:p w14:paraId="3FC21D13" w14:textId="5C88F031" w:rsidR="00283814" w:rsidRPr="00015F98" w:rsidRDefault="00F63803" w:rsidP="00015F98">
      <w:pPr>
        <w:pStyle w:val="ListParagraph"/>
        <w:numPr>
          <w:ilvl w:val="0"/>
          <w:numId w:val="3"/>
        </w:numPr>
        <w:adjustRightInd w:val="0"/>
        <w:snapToGrid w:val="0"/>
        <w:jc w:val="left"/>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Validation of </w:t>
      </w:r>
      <w:r w:rsidR="00283814" w:rsidRPr="00015F98">
        <w:rPr>
          <w:rFonts w:asciiTheme="minorHAnsi" w:eastAsia="MS Mincho" w:hAnsiTheme="minorHAnsi" w:cstheme="minorHAnsi"/>
          <w:sz w:val="22"/>
          <w:szCs w:val="22"/>
          <w:lang w:eastAsia="ja-JP"/>
        </w:rPr>
        <w:t>ePBCD</w:t>
      </w:r>
      <w:r w:rsidRPr="00015F98">
        <w:rPr>
          <w:rFonts w:asciiTheme="minorHAnsi" w:eastAsia="MS Mincho" w:hAnsiTheme="minorHAnsi" w:cstheme="minorHAnsi"/>
          <w:sz w:val="22"/>
          <w:szCs w:val="22"/>
          <w:lang w:eastAsia="ja-JP"/>
        </w:rPr>
        <w:t xml:space="preserve"> and </w:t>
      </w:r>
      <w:proofErr w:type="spellStart"/>
      <w:r w:rsidR="00283814" w:rsidRPr="00015F98">
        <w:rPr>
          <w:rFonts w:asciiTheme="minorHAnsi" w:eastAsia="MS Mincho" w:hAnsiTheme="minorHAnsi" w:cstheme="minorHAnsi"/>
          <w:sz w:val="22"/>
          <w:szCs w:val="22"/>
          <w:lang w:eastAsia="ja-JP"/>
        </w:rPr>
        <w:t>ePBRC</w:t>
      </w:r>
      <w:proofErr w:type="spellEnd"/>
    </w:p>
    <w:p w14:paraId="43D75EF0" w14:textId="56E29FB6" w:rsidR="00F63803" w:rsidRPr="00015F98" w:rsidRDefault="00F63803" w:rsidP="00015F98">
      <w:pPr>
        <w:pStyle w:val="ListParagraph"/>
        <w:numPr>
          <w:ilvl w:val="0"/>
          <w:numId w:val="17"/>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The ePBCD and </w:t>
      </w:r>
      <w:proofErr w:type="spellStart"/>
      <w:r w:rsidRPr="00015F98">
        <w:rPr>
          <w:rFonts w:asciiTheme="minorHAnsi" w:eastAsia="MS Mincho" w:hAnsiTheme="minorHAnsi" w:cstheme="minorHAnsi"/>
          <w:sz w:val="22"/>
          <w:szCs w:val="22"/>
          <w:lang w:eastAsia="ja-JP"/>
        </w:rPr>
        <w:t>ePBRC</w:t>
      </w:r>
      <w:proofErr w:type="spellEnd"/>
      <w:r w:rsidRPr="00015F98">
        <w:rPr>
          <w:rFonts w:asciiTheme="minorHAnsi" w:eastAsia="MS Mincho" w:hAnsiTheme="minorHAnsi" w:cstheme="minorHAnsi"/>
          <w:sz w:val="22"/>
          <w:szCs w:val="22"/>
          <w:lang w:eastAsia="ja-JP"/>
        </w:rPr>
        <w:t xml:space="preserve"> must be validated by an authorized government official, or other authorized individual or institution, of the </w:t>
      </w:r>
      <w:r w:rsidR="005C0708" w:rsidRPr="00015F98">
        <w:rPr>
          <w:rFonts w:asciiTheme="minorHAnsi" w:eastAsia="MS Mincho" w:hAnsiTheme="minorHAnsi" w:cstheme="minorHAnsi"/>
          <w:sz w:val="22"/>
          <w:szCs w:val="22"/>
          <w:lang w:eastAsia="ja-JP"/>
        </w:rPr>
        <w:t xml:space="preserve">flag </w:t>
      </w:r>
      <w:r w:rsidRPr="00015F98">
        <w:rPr>
          <w:rFonts w:asciiTheme="minorHAnsi" w:eastAsia="MS Mincho" w:hAnsiTheme="minorHAnsi" w:cstheme="minorHAnsi"/>
          <w:sz w:val="22"/>
          <w:szCs w:val="22"/>
          <w:lang w:eastAsia="ja-JP"/>
        </w:rPr>
        <w:t>CCM/CPC</w:t>
      </w:r>
      <w:r w:rsidR="005C0708" w:rsidRPr="00015F98">
        <w:rPr>
          <w:rFonts w:asciiTheme="minorHAnsi" w:eastAsia="MS Mincho" w:hAnsiTheme="minorHAnsi" w:cstheme="minorHAnsi"/>
          <w:sz w:val="22"/>
          <w:szCs w:val="22"/>
          <w:lang w:eastAsia="ja-JP"/>
        </w:rPr>
        <w:t>, trap CCM/CPC, farm CCM/CPC, export CCM/CPC or re-export CCM/CPC that caught, harvested, exported or re-exported PBF.</w:t>
      </w:r>
      <w:r w:rsidR="00034E7D" w:rsidRPr="00015F98" w:rsidDel="00034E7D">
        <w:rPr>
          <w:rFonts w:asciiTheme="minorHAnsi" w:eastAsia="MS Mincho" w:hAnsiTheme="minorHAnsi" w:cstheme="minorHAnsi"/>
          <w:sz w:val="22"/>
          <w:szCs w:val="22"/>
          <w:lang w:eastAsia="ja-JP"/>
        </w:rPr>
        <w:t xml:space="preserve"> </w:t>
      </w:r>
    </w:p>
    <w:p w14:paraId="479EC83C" w14:textId="7BEDDC80" w:rsidR="00283814" w:rsidRPr="00015F98" w:rsidRDefault="00887D77" w:rsidP="00015F98">
      <w:pPr>
        <w:pStyle w:val="ListParagraph"/>
        <w:numPr>
          <w:ilvl w:val="0"/>
          <w:numId w:val="17"/>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The </w:t>
      </w:r>
      <w:r w:rsidR="00283814" w:rsidRPr="00015F98">
        <w:rPr>
          <w:rFonts w:asciiTheme="minorHAnsi" w:eastAsia="MS Mincho" w:hAnsiTheme="minorHAnsi" w:cstheme="minorHAnsi"/>
          <w:sz w:val="22"/>
          <w:szCs w:val="22"/>
          <w:lang w:eastAsia="ja-JP"/>
        </w:rPr>
        <w:t>ePBCD</w:t>
      </w:r>
      <w:r w:rsidRPr="00015F98">
        <w:rPr>
          <w:rFonts w:asciiTheme="minorHAnsi" w:eastAsia="MS Mincho" w:hAnsiTheme="minorHAnsi" w:cstheme="minorHAnsi"/>
          <w:sz w:val="22"/>
          <w:szCs w:val="22"/>
          <w:lang w:eastAsia="ja-JP"/>
        </w:rPr>
        <w:t xml:space="preserve"> shall be validated only when:</w:t>
      </w:r>
    </w:p>
    <w:p w14:paraId="3174924B" w14:textId="4D3D0362" w:rsidR="00283814" w:rsidRPr="00015F98" w:rsidRDefault="00902466" w:rsidP="00015F98">
      <w:pPr>
        <w:pStyle w:val="ListParagraph"/>
        <w:numPr>
          <w:ilvl w:val="0"/>
          <w:numId w:val="18"/>
        </w:numPr>
        <w:adjustRightInd w:val="0"/>
        <w:snapToGrid w:val="0"/>
        <w:ind w:left="1349" w:hanging="442"/>
        <w:rPr>
          <w:rFonts w:asciiTheme="minorHAnsi" w:eastAsia="MS Mincho" w:hAnsiTheme="minorHAnsi" w:cstheme="minorHAnsi"/>
          <w:sz w:val="22"/>
          <w:szCs w:val="22"/>
          <w:lang w:eastAsia="ja-JP"/>
        </w:rPr>
      </w:pPr>
      <w:bookmarkStart w:id="7" w:name="_Hlk199622816"/>
      <w:r w:rsidRPr="00015F98">
        <w:rPr>
          <w:rFonts w:asciiTheme="minorHAnsi" w:eastAsia="MS Mincho" w:hAnsiTheme="minorHAnsi" w:cstheme="minorHAnsi"/>
          <w:sz w:val="22"/>
          <w:szCs w:val="22"/>
          <w:lang w:eastAsia="ja-JP"/>
        </w:rPr>
        <w:t>A</w:t>
      </w:r>
      <w:r w:rsidR="00887D77" w:rsidRPr="00015F98">
        <w:rPr>
          <w:rFonts w:asciiTheme="minorHAnsi" w:eastAsia="MS Mincho" w:hAnsiTheme="minorHAnsi" w:cstheme="minorHAnsi"/>
          <w:sz w:val="22"/>
          <w:szCs w:val="22"/>
          <w:lang w:eastAsia="ja-JP"/>
        </w:rPr>
        <w:t>ll</w:t>
      </w:r>
      <w:r w:rsidR="00CF645B" w:rsidRPr="00015F98">
        <w:rPr>
          <w:rFonts w:asciiTheme="minorHAnsi" w:eastAsia="MS Mincho" w:hAnsiTheme="minorHAnsi" w:cstheme="minorHAnsi"/>
          <w:sz w:val="22"/>
          <w:szCs w:val="22"/>
          <w:lang w:eastAsia="ja-JP"/>
        </w:rPr>
        <w:t xml:space="preserve"> the</w:t>
      </w:r>
      <w:r w:rsidR="00887D77" w:rsidRPr="00015F98">
        <w:rPr>
          <w:rFonts w:asciiTheme="minorHAnsi" w:eastAsia="MS Mincho" w:hAnsiTheme="minorHAnsi" w:cstheme="minorHAnsi"/>
          <w:sz w:val="22"/>
          <w:szCs w:val="22"/>
          <w:lang w:eastAsia="ja-JP"/>
        </w:rPr>
        <w:t xml:space="preserve"> information provided in the </w:t>
      </w:r>
      <w:r w:rsidR="00283814" w:rsidRPr="00015F98">
        <w:rPr>
          <w:rFonts w:asciiTheme="minorHAnsi" w:eastAsia="MS Mincho" w:hAnsiTheme="minorHAnsi" w:cstheme="minorHAnsi"/>
          <w:sz w:val="22"/>
          <w:szCs w:val="22"/>
          <w:lang w:eastAsia="ja-JP"/>
        </w:rPr>
        <w:t>ePBCD</w:t>
      </w:r>
      <w:r w:rsidR="00887D77" w:rsidRPr="00015F98">
        <w:rPr>
          <w:rFonts w:asciiTheme="minorHAnsi" w:eastAsia="MS Mincho" w:hAnsiTheme="minorHAnsi" w:cstheme="minorHAnsi"/>
          <w:sz w:val="22"/>
          <w:szCs w:val="22"/>
          <w:lang w:eastAsia="ja-JP"/>
        </w:rPr>
        <w:t xml:space="preserve"> has been established to be </w:t>
      </w:r>
      <w:proofErr w:type="gramStart"/>
      <w:r w:rsidR="00887D77" w:rsidRPr="00015F98">
        <w:rPr>
          <w:rFonts w:asciiTheme="minorHAnsi" w:eastAsia="MS Mincho" w:hAnsiTheme="minorHAnsi" w:cstheme="minorHAnsi"/>
          <w:sz w:val="22"/>
          <w:szCs w:val="22"/>
          <w:lang w:eastAsia="ja-JP"/>
        </w:rPr>
        <w:t>accurate</w:t>
      </w:r>
      <w:bookmarkEnd w:id="7"/>
      <w:r w:rsidR="00887D77" w:rsidRPr="00015F98">
        <w:rPr>
          <w:rFonts w:asciiTheme="minorHAnsi" w:eastAsia="MS Mincho" w:hAnsiTheme="minorHAnsi" w:cstheme="minorHAnsi"/>
          <w:sz w:val="22"/>
          <w:szCs w:val="22"/>
          <w:lang w:eastAsia="ja-JP"/>
        </w:rPr>
        <w:t>;</w:t>
      </w:r>
      <w:proofErr w:type="gramEnd"/>
    </w:p>
    <w:p w14:paraId="4A8A487D" w14:textId="77657D3F" w:rsidR="00887D77" w:rsidRPr="00015F98" w:rsidRDefault="00902466" w:rsidP="00015F98">
      <w:pPr>
        <w:pStyle w:val="ListParagraph"/>
        <w:numPr>
          <w:ilvl w:val="0"/>
          <w:numId w:val="18"/>
        </w:numPr>
        <w:adjustRightInd w:val="0"/>
        <w:snapToGrid w:val="0"/>
        <w:ind w:left="1349"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T</w:t>
      </w:r>
      <w:r w:rsidR="00887D77" w:rsidRPr="00015F98">
        <w:rPr>
          <w:rFonts w:asciiTheme="minorHAnsi" w:eastAsia="MS Mincho" w:hAnsiTheme="minorHAnsi" w:cstheme="minorHAnsi"/>
          <w:sz w:val="22"/>
          <w:szCs w:val="22"/>
          <w:lang w:eastAsia="ja-JP"/>
        </w:rPr>
        <w:t xml:space="preserve">he accumulated catch attributed to a CCM/CPC is within </w:t>
      </w:r>
      <w:r w:rsidR="00955181" w:rsidRPr="00015F98">
        <w:rPr>
          <w:rFonts w:asciiTheme="minorHAnsi" w:eastAsia="MS Mincho" w:hAnsiTheme="minorHAnsi" w:cstheme="minorHAnsi"/>
          <w:sz w:val="22"/>
          <w:szCs w:val="22"/>
          <w:lang w:eastAsia="ja-JP"/>
        </w:rPr>
        <w:t xml:space="preserve">that CCM/CPC’s </w:t>
      </w:r>
      <w:r w:rsidR="00887D77" w:rsidRPr="00015F98">
        <w:rPr>
          <w:rFonts w:asciiTheme="minorHAnsi" w:eastAsia="MS Mincho" w:hAnsiTheme="minorHAnsi" w:cstheme="minorHAnsi"/>
          <w:sz w:val="22"/>
          <w:szCs w:val="22"/>
          <w:lang w:eastAsia="ja-JP"/>
        </w:rPr>
        <w:t xml:space="preserve">catch quota or catch limit for the relevant management year; and, </w:t>
      </w:r>
    </w:p>
    <w:p w14:paraId="58A219A1" w14:textId="0EB8E848" w:rsidR="00283814" w:rsidRPr="00015F98" w:rsidRDefault="00902466" w:rsidP="00015F98">
      <w:pPr>
        <w:pStyle w:val="ListParagraph"/>
        <w:numPr>
          <w:ilvl w:val="0"/>
          <w:numId w:val="18"/>
        </w:numPr>
        <w:adjustRightInd w:val="0"/>
        <w:snapToGrid w:val="0"/>
        <w:ind w:left="1349"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T</w:t>
      </w:r>
      <w:r w:rsidR="00887D77" w:rsidRPr="00015F98">
        <w:rPr>
          <w:rFonts w:asciiTheme="minorHAnsi" w:eastAsia="MS Mincho" w:hAnsiTheme="minorHAnsi" w:cstheme="minorHAnsi"/>
          <w:sz w:val="22"/>
          <w:szCs w:val="22"/>
          <w:lang w:eastAsia="ja-JP"/>
        </w:rPr>
        <w:t xml:space="preserve">he PBF in the ePBCD </w:t>
      </w:r>
      <w:r w:rsidR="00CF645B" w:rsidRPr="00015F98">
        <w:rPr>
          <w:rFonts w:asciiTheme="minorHAnsi" w:eastAsia="MS Mincho" w:hAnsiTheme="minorHAnsi" w:cstheme="minorHAnsi"/>
          <w:sz w:val="22"/>
          <w:szCs w:val="22"/>
          <w:lang w:eastAsia="ja-JP"/>
        </w:rPr>
        <w:t>was</w:t>
      </w:r>
      <w:r w:rsidR="00887D77" w:rsidRPr="00015F98">
        <w:rPr>
          <w:rFonts w:asciiTheme="minorHAnsi" w:eastAsia="MS Mincho" w:hAnsiTheme="minorHAnsi" w:cstheme="minorHAnsi"/>
          <w:sz w:val="22"/>
          <w:szCs w:val="22"/>
          <w:lang w:eastAsia="ja-JP"/>
        </w:rPr>
        <w:t xml:space="preserve"> caught, </w:t>
      </w:r>
      <w:r w:rsidR="00CF645B" w:rsidRPr="00015F98">
        <w:rPr>
          <w:rFonts w:asciiTheme="minorHAnsi" w:eastAsia="MS Mincho" w:hAnsiTheme="minorHAnsi" w:cstheme="minorHAnsi"/>
          <w:sz w:val="22"/>
          <w:szCs w:val="22"/>
          <w:lang w:eastAsia="ja-JP"/>
        </w:rPr>
        <w:t xml:space="preserve">transshipped, </w:t>
      </w:r>
      <w:r w:rsidR="00887D77" w:rsidRPr="00015F98">
        <w:rPr>
          <w:rFonts w:asciiTheme="minorHAnsi" w:eastAsia="MS Mincho" w:hAnsiTheme="minorHAnsi" w:cstheme="minorHAnsi"/>
          <w:sz w:val="22"/>
          <w:szCs w:val="22"/>
          <w:lang w:eastAsia="ja-JP"/>
        </w:rPr>
        <w:t>harvested</w:t>
      </w:r>
      <w:r w:rsidR="00CF645B" w:rsidRPr="00015F98">
        <w:rPr>
          <w:rFonts w:asciiTheme="minorHAnsi" w:eastAsia="MS Mincho" w:hAnsiTheme="minorHAnsi" w:cstheme="minorHAnsi"/>
          <w:sz w:val="22"/>
          <w:szCs w:val="22"/>
          <w:lang w:eastAsia="ja-JP"/>
        </w:rPr>
        <w:t xml:space="preserve"> or sold</w:t>
      </w:r>
      <w:r w:rsidR="00887D77" w:rsidRPr="00015F98">
        <w:rPr>
          <w:rFonts w:asciiTheme="minorHAnsi" w:eastAsia="MS Mincho" w:hAnsiTheme="minorHAnsi" w:cstheme="minorHAnsi"/>
          <w:sz w:val="22"/>
          <w:szCs w:val="22"/>
          <w:lang w:eastAsia="ja-JP"/>
        </w:rPr>
        <w:t xml:space="preserve"> </w:t>
      </w:r>
      <w:r w:rsidR="00CF645B" w:rsidRPr="00015F98">
        <w:rPr>
          <w:rFonts w:asciiTheme="minorHAnsi" w:eastAsia="MS Mincho" w:hAnsiTheme="minorHAnsi" w:cstheme="minorHAnsi"/>
          <w:sz w:val="22"/>
          <w:szCs w:val="22"/>
          <w:lang w:eastAsia="ja-JP"/>
        </w:rPr>
        <w:t xml:space="preserve">in compliance with </w:t>
      </w:r>
      <w:r w:rsidR="00887D77" w:rsidRPr="00015F98">
        <w:rPr>
          <w:rFonts w:asciiTheme="minorHAnsi" w:eastAsia="MS Mincho" w:hAnsiTheme="minorHAnsi" w:cstheme="minorHAnsi"/>
          <w:sz w:val="22"/>
          <w:szCs w:val="22"/>
          <w:lang w:eastAsia="ja-JP"/>
        </w:rPr>
        <w:t>other applicable provisions of CMMs/Resolutions.</w:t>
      </w:r>
    </w:p>
    <w:p w14:paraId="5DBE1445" w14:textId="573F22C7" w:rsidR="00283814" w:rsidRPr="00015F98" w:rsidRDefault="00CF645B" w:rsidP="00015F98">
      <w:pPr>
        <w:pStyle w:val="ListParagraph"/>
        <w:numPr>
          <w:ilvl w:val="0"/>
          <w:numId w:val="17"/>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The </w:t>
      </w:r>
      <w:proofErr w:type="spellStart"/>
      <w:r w:rsidR="00283814" w:rsidRPr="00015F98">
        <w:rPr>
          <w:rFonts w:asciiTheme="minorHAnsi" w:eastAsia="MS Mincho" w:hAnsiTheme="minorHAnsi" w:cstheme="minorHAnsi"/>
          <w:sz w:val="22"/>
          <w:szCs w:val="22"/>
          <w:lang w:eastAsia="ja-JP"/>
        </w:rPr>
        <w:t>ePBRC</w:t>
      </w:r>
      <w:proofErr w:type="spellEnd"/>
      <w:r w:rsidRPr="00015F98">
        <w:rPr>
          <w:rFonts w:asciiTheme="minorHAnsi" w:eastAsia="MS Mincho" w:hAnsiTheme="minorHAnsi" w:cstheme="minorHAnsi"/>
          <w:sz w:val="22"/>
          <w:szCs w:val="22"/>
          <w:lang w:eastAsia="ja-JP"/>
        </w:rPr>
        <w:t xml:space="preserve"> shall be validated only when:</w:t>
      </w:r>
    </w:p>
    <w:p w14:paraId="4CC8755D" w14:textId="1E63234C" w:rsidR="00CF645B" w:rsidRPr="00015F98" w:rsidRDefault="00902466" w:rsidP="00015F98">
      <w:pPr>
        <w:pStyle w:val="ListParagraph"/>
        <w:numPr>
          <w:ilvl w:val="0"/>
          <w:numId w:val="19"/>
        </w:numPr>
        <w:adjustRightInd w:val="0"/>
        <w:snapToGrid w:val="0"/>
        <w:ind w:left="1349"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A</w:t>
      </w:r>
      <w:r w:rsidR="00CF645B" w:rsidRPr="00015F98">
        <w:rPr>
          <w:rFonts w:asciiTheme="minorHAnsi" w:eastAsia="MS Mincho" w:hAnsiTheme="minorHAnsi" w:cstheme="minorHAnsi"/>
          <w:sz w:val="22"/>
          <w:szCs w:val="22"/>
          <w:lang w:eastAsia="ja-JP"/>
        </w:rPr>
        <w:t xml:space="preserve">ll the information provided in the </w:t>
      </w:r>
      <w:proofErr w:type="spellStart"/>
      <w:r w:rsidR="00CF645B" w:rsidRPr="00015F98">
        <w:rPr>
          <w:rFonts w:asciiTheme="minorHAnsi" w:eastAsia="MS Mincho" w:hAnsiTheme="minorHAnsi" w:cstheme="minorHAnsi"/>
          <w:sz w:val="22"/>
          <w:szCs w:val="22"/>
          <w:lang w:eastAsia="ja-JP"/>
        </w:rPr>
        <w:t>ePBRC</w:t>
      </w:r>
      <w:proofErr w:type="spellEnd"/>
      <w:r w:rsidR="00CF645B" w:rsidRPr="00015F98">
        <w:rPr>
          <w:rFonts w:asciiTheme="minorHAnsi" w:eastAsia="MS Mincho" w:hAnsiTheme="minorHAnsi" w:cstheme="minorHAnsi"/>
          <w:sz w:val="22"/>
          <w:szCs w:val="22"/>
          <w:lang w:eastAsia="ja-JP"/>
        </w:rPr>
        <w:t xml:space="preserve"> has been established to be </w:t>
      </w:r>
      <w:proofErr w:type="gramStart"/>
      <w:r w:rsidR="00CF645B" w:rsidRPr="00015F98">
        <w:rPr>
          <w:rFonts w:asciiTheme="minorHAnsi" w:eastAsia="MS Mincho" w:hAnsiTheme="minorHAnsi" w:cstheme="minorHAnsi"/>
          <w:sz w:val="22"/>
          <w:szCs w:val="22"/>
          <w:lang w:eastAsia="ja-JP"/>
        </w:rPr>
        <w:t>accurate;</w:t>
      </w:r>
      <w:proofErr w:type="gramEnd"/>
    </w:p>
    <w:p w14:paraId="3202B0ED" w14:textId="049E8232" w:rsidR="00E70758" w:rsidRPr="00015F98" w:rsidRDefault="00902466" w:rsidP="00015F98">
      <w:pPr>
        <w:pStyle w:val="ListParagraph"/>
        <w:numPr>
          <w:ilvl w:val="0"/>
          <w:numId w:val="19"/>
        </w:numPr>
        <w:adjustRightInd w:val="0"/>
        <w:snapToGrid w:val="0"/>
        <w:ind w:left="1349"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A</w:t>
      </w:r>
      <w:r w:rsidR="00E70758" w:rsidRPr="00015F98">
        <w:rPr>
          <w:rFonts w:asciiTheme="minorHAnsi" w:eastAsia="MS Mincho" w:hAnsiTheme="minorHAnsi" w:cstheme="minorHAnsi"/>
          <w:sz w:val="22"/>
          <w:szCs w:val="22"/>
          <w:lang w:eastAsia="ja-JP"/>
        </w:rPr>
        <w:t xml:space="preserve">ll </w:t>
      </w:r>
      <w:r w:rsidR="005A2124" w:rsidRPr="00015F98">
        <w:rPr>
          <w:rFonts w:asciiTheme="minorHAnsi" w:eastAsia="MS Mincho" w:hAnsiTheme="minorHAnsi" w:cstheme="minorHAnsi"/>
          <w:sz w:val="22"/>
          <w:szCs w:val="22"/>
          <w:lang w:eastAsia="ja-JP"/>
        </w:rPr>
        <w:t xml:space="preserve">the </w:t>
      </w:r>
      <w:r w:rsidR="00E70758" w:rsidRPr="00015F98">
        <w:rPr>
          <w:rFonts w:asciiTheme="minorHAnsi" w:eastAsia="MS Mincho" w:hAnsiTheme="minorHAnsi" w:cstheme="minorHAnsi"/>
          <w:sz w:val="22"/>
          <w:szCs w:val="22"/>
          <w:lang w:eastAsia="ja-JP"/>
        </w:rPr>
        <w:t>ePBCD numbers</w:t>
      </w:r>
      <w:r w:rsidR="005A2124" w:rsidRPr="00015F98">
        <w:rPr>
          <w:rFonts w:asciiTheme="minorHAnsi" w:eastAsia="MS Mincho" w:hAnsiTheme="minorHAnsi" w:cstheme="minorHAnsi"/>
          <w:sz w:val="22"/>
          <w:szCs w:val="22"/>
          <w:lang w:eastAsia="ja-JP"/>
        </w:rPr>
        <w:t xml:space="preserve"> </w:t>
      </w:r>
      <w:r w:rsidR="00E70758" w:rsidRPr="00015F98">
        <w:rPr>
          <w:rFonts w:asciiTheme="minorHAnsi" w:eastAsia="MS Mincho" w:hAnsiTheme="minorHAnsi" w:cstheme="minorHAnsi"/>
          <w:sz w:val="22"/>
          <w:szCs w:val="22"/>
          <w:lang w:eastAsia="ja-JP"/>
        </w:rPr>
        <w:t xml:space="preserve">relating to the </w:t>
      </w:r>
      <w:r w:rsidR="00F420D0" w:rsidRPr="00015F98">
        <w:rPr>
          <w:rFonts w:asciiTheme="minorHAnsi" w:eastAsia="MS Mincho" w:hAnsiTheme="minorHAnsi" w:cstheme="minorHAnsi"/>
          <w:sz w:val="22"/>
          <w:szCs w:val="22"/>
          <w:lang w:eastAsia="ja-JP"/>
        </w:rPr>
        <w:t xml:space="preserve">previously imported </w:t>
      </w:r>
      <w:r w:rsidR="00E70758" w:rsidRPr="00015F98">
        <w:rPr>
          <w:rFonts w:asciiTheme="minorHAnsi" w:eastAsia="MS Mincho" w:hAnsiTheme="minorHAnsi" w:cstheme="minorHAnsi"/>
          <w:sz w:val="22"/>
          <w:szCs w:val="22"/>
          <w:lang w:eastAsia="ja-JP"/>
        </w:rPr>
        <w:t>PBF products are included.</w:t>
      </w:r>
    </w:p>
    <w:p w14:paraId="0E61A651" w14:textId="773D643E" w:rsidR="005D1725" w:rsidRPr="00015F98" w:rsidRDefault="00902466" w:rsidP="00015F98">
      <w:pPr>
        <w:pStyle w:val="ListParagraph"/>
        <w:numPr>
          <w:ilvl w:val="0"/>
          <w:numId w:val="19"/>
        </w:numPr>
        <w:adjustRightInd w:val="0"/>
        <w:snapToGrid w:val="0"/>
        <w:ind w:left="1349"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E</w:t>
      </w:r>
      <w:r w:rsidR="005A2124" w:rsidRPr="00015F98">
        <w:rPr>
          <w:rFonts w:asciiTheme="minorHAnsi" w:eastAsia="MS Mincho" w:hAnsiTheme="minorHAnsi" w:cstheme="minorHAnsi"/>
          <w:sz w:val="22"/>
          <w:szCs w:val="22"/>
          <w:lang w:eastAsia="ja-JP"/>
        </w:rPr>
        <w:t>ach relat</w:t>
      </w:r>
      <w:r w:rsidR="00A400C7" w:rsidRPr="00015F98">
        <w:rPr>
          <w:rFonts w:asciiTheme="minorHAnsi" w:eastAsia="MS Mincho" w:hAnsiTheme="minorHAnsi" w:cstheme="minorHAnsi"/>
          <w:sz w:val="22"/>
          <w:szCs w:val="22"/>
          <w:lang w:eastAsia="ja-JP"/>
        </w:rPr>
        <w:t>ed</w:t>
      </w:r>
      <w:r w:rsidR="005A2124" w:rsidRPr="00015F98">
        <w:rPr>
          <w:rFonts w:asciiTheme="minorHAnsi" w:eastAsia="MS Mincho" w:hAnsiTheme="minorHAnsi" w:cstheme="minorHAnsi"/>
          <w:sz w:val="22"/>
          <w:szCs w:val="22"/>
          <w:lang w:eastAsia="ja-JP"/>
        </w:rPr>
        <w:t xml:space="preserve"> </w:t>
      </w:r>
      <w:r w:rsidR="005D1725" w:rsidRPr="00015F98">
        <w:rPr>
          <w:rFonts w:asciiTheme="minorHAnsi" w:eastAsia="MS Mincho" w:hAnsiTheme="minorHAnsi" w:cstheme="minorHAnsi"/>
          <w:sz w:val="22"/>
          <w:szCs w:val="22"/>
          <w:lang w:eastAsia="ja-JP"/>
        </w:rPr>
        <w:t>ePBCD</w:t>
      </w:r>
      <w:r w:rsidR="005A2124" w:rsidRPr="00015F98">
        <w:rPr>
          <w:rFonts w:asciiTheme="minorHAnsi" w:eastAsia="MS Mincho" w:hAnsiTheme="minorHAnsi" w:cstheme="minorHAnsi"/>
          <w:sz w:val="22"/>
          <w:szCs w:val="22"/>
          <w:lang w:eastAsia="ja-JP"/>
        </w:rPr>
        <w:t xml:space="preserve"> </w:t>
      </w:r>
      <w:r w:rsidR="005D1725" w:rsidRPr="00015F98">
        <w:rPr>
          <w:rFonts w:asciiTheme="minorHAnsi" w:eastAsia="MS Mincho" w:hAnsiTheme="minorHAnsi" w:cstheme="minorHAnsi"/>
          <w:sz w:val="22"/>
          <w:szCs w:val="22"/>
          <w:lang w:eastAsia="ja-JP"/>
        </w:rPr>
        <w:t xml:space="preserve">had been </w:t>
      </w:r>
      <w:r w:rsidR="005A2124" w:rsidRPr="00015F98">
        <w:rPr>
          <w:rFonts w:asciiTheme="minorHAnsi" w:eastAsia="MS Mincho" w:hAnsiTheme="minorHAnsi" w:cstheme="minorHAnsi"/>
          <w:sz w:val="22"/>
          <w:szCs w:val="22"/>
          <w:lang w:eastAsia="ja-JP"/>
        </w:rPr>
        <w:t xml:space="preserve">validated and </w:t>
      </w:r>
      <w:r w:rsidR="005D1725" w:rsidRPr="00015F98">
        <w:rPr>
          <w:rFonts w:asciiTheme="minorHAnsi" w:eastAsia="MS Mincho" w:hAnsiTheme="minorHAnsi" w:cstheme="minorHAnsi"/>
          <w:sz w:val="22"/>
          <w:szCs w:val="22"/>
          <w:lang w:eastAsia="ja-JP"/>
        </w:rPr>
        <w:t xml:space="preserve">accepted for the importation of the products declared on the </w:t>
      </w:r>
      <w:proofErr w:type="spellStart"/>
      <w:r w:rsidR="005D1725" w:rsidRPr="00015F98">
        <w:rPr>
          <w:rFonts w:asciiTheme="minorHAnsi" w:eastAsia="MS Mincho" w:hAnsiTheme="minorHAnsi" w:cstheme="minorHAnsi"/>
          <w:sz w:val="22"/>
          <w:szCs w:val="22"/>
          <w:lang w:eastAsia="ja-JP"/>
        </w:rPr>
        <w:t>ePBRC</w:t>
      </w:r>
      <w:proofErr w:type="spellEnd"/>
      <w:r w:rsidR="005D1725" w:rsidRPr="00015F98">
        <w:rPr>
          <w:rFonts w:asciiTheme="minorHAnsi" w:eastAsia="MS Mincho" w:hAnsiTheme="minorHAnsi" w:cstheme="minorHAnsi"/>
          <w:sz w:val="22"/>
          <w:szCs w:val="22"/>
          <w:lang w:eastAsia="ja-JP"/>
        </w:rPr>
        <w:t>;</w:t>
      </w:r>
      <w:r w:rsidR="005A2124" w:rsidRPr="00015F98">
        <w:rPr>
          <w:rFonts w:asciiTheme="minorHAnsi" w:eastAsia="MS Mincho" w:hAnsiTheme="minorHAnsi" w:cstheme="minorHAnsi"/>
          <w:sz w:val="22"/>
          <w:szCs w:val="22"/>
          <w:lang w:eastAsia="ja-JP"/>
        </w:rPr>
        <w:t xml:space="preserve"> and,</w:t>
      </w:r>
    </w:p>
    <w:p w14:paraId="12C5D5A0" w14:textId="17F04724" w:rsidR="00283814" w:rsidRPr="00015F98" w:rsidRDefault="00902466" w:rsidP="00015F98">
      <w:pPr>
        <w:pStyle w:val="ListParagraph"/>
        <w:numPr>
          <w:ilvl w:val="0"/>
          <w:numId w:val="19"/>
        </w:numPr>
        <w:adjustRightInd w:val="0"/>
        <w:snapToGrid w:val="0"/>
        <w:ind w:left="1349"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T</w:t>
      </w:r>
      <w:r w:rsidR="005D1725" w:rsidRPr="00015F98">
        <w:rPr>
          <w:rFonts w:asciiTheme="minorHAnsi" w:eastAsia="MS Mincho" w:hAnsiTheme="minorHAnsi" w:cstheme="minorHAnsi"/>
          <w:sz w:val="22"/>
          <w:szCs w:val="22"/>
          <w:lang w:eastAsia="ja-JP"/>
        </w:rPr>
        <w:t>he products to be re-exported are wholly or partly the same product on the validated ePBCD(s)</w:t>
      </w:r>
      <w:r w:rsidR="005A2124" w:rsidRPr="00015F98">
        <w:rPr>
          <w:rFonts w:asciiTheme="minorHAnsi" w:eastAsia="MS Mincho" w:hAnsiTheme="minorHAnsi" w:cstheme="minorHAnsi"/>
          <w:sz w:val="22"/>
          <w:szCs w:val="22"/>
          <w:lang w:eastAsia="ja-JP"/>
        </w:rPr>
        <w:t>.</w:t>
      </w:r>
    </w:p>
    <w:p w14:paraId="4AA124A1" w14:textId="77777777" w:rsidR="00283814" w:rsidRPr="00015F98" w:rsidRDefault="00283814" w:rsidP="00015F98">
      <w:pPr>
        <w:widowControl w:val="0"/>
        <w:autoSpaceDE w:val="0"/>
        <w:autoSpaceDN w:val="0"/>
        <w:adjustRightInd w:val="0"/>
        <w:snapToGrid w:val="0"/>
        <w:ind w:left="0" w:firstLine="0"/>
        <w:rPr>
          <w:rFonts w:asciiTheme="minorHAnsi" w:eastAsia="MS Mincho" w:hAnsiTheme="minorHAnsi" w:cstheme="minorHAnsi"/>
          <w:bCs/>
          <w:sz w:val="22"/>
          <w:szCs w:val="22"/>
          <w:lang w:eastAsia="ja-JP"/>
        </w:rPr>
      </w:pPr>
    </w:p>
    <w:p w14:paraId="23071599" w14:textId="24961B4A" w:rsidR="00283814" w:rsidRPr="00015F98" w:rsidRDefault="005A2124" w:rsidP="00015F98">
      <w:pPr>
        <w:adjustRightInd w:val="0"/>
        <w:snapToGrid w:val="0"/>
        <w:ind w:left="0" w:firstLine="0"/>
        <w:jc w:val="left"/>
        <w:rPr>
          <w:rFonts w:asciiTheme="minorHAnsi" w:eastAsia="MS Mincho" w:hAnsiTheme="minorHAnsi" w:cstheme="minorHAnsi"/>
          <w:b/>
          <w:bCs/>
          <w:sz w:val="22"/>
          <w:szCs w:val="22"/>
          <w:lang w:eastAsia="ja-JP"/>
        </w:rPr>
      </w:pPr>
      <w:r w:rsidRPr="00015F98">
        <w:rPr>
          <w:rFonts w:asciiTheme="minorHAnsi" w:eastAsia="MS Mincho" w:hAnsiTheme="minorHAnsi" w:cstheme="minorHAnsi"/>
          <w:b/>
          <w:bCs/>
          <w:sz w:val="22"/>
          <w:szCs w:val="22"/>
          <w:lang w:eastAsia="ja-JP"/>
        </w:rPr>
        <w:t xml:space="preserve">Part </w:t>
      </w:r>
      <w:r w:rsidR="004470BA" w:rsidRPr="00015F98">
        <w:rPr>
          <w:rFonts w:asciiTheme="minorHAnsi" w:eastAsia="MS Mincho" w:hAnsiTheme="minorHAnsi" w:cstheme="minorHAnsi"/>
          <w:b/>
          <w:bCs/>
          <w:sz w:val="22"/>
          <w:szCs w:val="22"/>
          <w:lang w:eastAsia="ja-JP"/>
        </w:rPr>
        <w:t>I</w:t>
      </w:r>
      <w:r w:rsidRPr="00015F98">
        <w:rPr>
          <w:rFonts w:asciiTheme="minorHAnsi" w:eastAsia="MS Mincho" w:hAnsiTheme="minorHAnsi" w:cstheme="minorHAnsi"/>
          <w:b/>
          <w:bCs/>
          <w:sz w:val="22"/>
          <w:szCs w:val="22"/>
          <w:lang w:eastAsia="ja-JP"/>
        </w:rPr>
        <w:t>V: Tag</w:t>
      </w:r>
    </w:p>
    <w:p w14:paraId="61D451A4" w14:textId="77777777" w:rsidR="00283814" w:rsidRPr="00015F98" w:rsidRDefault="00283814" w:rsidP="00015F98">
      <w:pPr>
        <w:adjustRightInd w:val="0"/>
        <w:snapToGrid w:val="0"/>
        <w:ind w:left="0" w:firstLine="0"/>
        <w:jc w:val="left"/>
        <w:rPr>
          <w:rFonts w:asciiTheme="minorHAnsi" w:eastAsia="MS Mincho" w:hAnsiTheme="minorHAnsi" w:cstheme="minorHAnsi"/>
          <w:b/>
          <w:bCs/>
          <w:sz w:val="22"/>
          <w:szCs w:val="22"/>
          <w:lang w:eastAsia="ja-JP"/>
        </w:rPr>
      </w:pPr>
    </w:p>
    <w:p w14:paraId="64004A5B" w14:textId="42A49D7D" w:rsidR="005A2124" w:rsidRPr="00015F98" w:rsidRDefault="005A2124" w:rsidP="00015F98">
      <w:pPr>
        <w:pStyle w:val="ListParagraph"/>
        <w:numPr>
          <w:ilvl w:val="0"/>
          <w:numId w:val="3"/>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Notwithstanding paragraph </w:t>
      </w:r>
      <w:r w:rsidR="006B1FBB" w:rsidRPr="00015F98">
        <w:rPr>
          <w:rFonts w:asciiTheme="minorHAnsi" w:eastAsia="MS Mincho" w:hAnsiTheme="minorHAnsi" w:cstheme="minorHAnsi"/>
          <w:sz w:val="22"/>
          <w:szCs w:val="22"/>
          <w:lang w:eastAsia="ja-JP"/>
        </w:rPr>
        <w:t>9</w:t>
      </w:r>
      <w:r w:rsidRPr="00015F98">
        <w:rPr>
          <w:rFonts w:asciiTheme="minorHAnsi" w:eastAsia="MS Mincho" w:hAnsiTheme="minorHAnsi" w:cstheme="minorHAnsi"/>
          <w:sz w:val="22"/>
          <w:szCs w:val="22"/>
          <w:lang w:eastAsia="ja-JP"/>
        </w:rPr>
        <w:t xml:space="preserve">, validation of ePBCD shall not be required when PBF </w:t>
      </w:r>
      <w:r w:rsidR="006E0468" w:rsidRPr="00015F98">
        <w:rPr>
          <w:rFonts w:asciiTheme="minorHAnsi" w:eastAsia="MS Mincho" w:hAnsiTheme="minorHAnsi" w:cstheme="minorHAnsi"/>
          <w:sz w:val="22"/>
          <w:szCs w:val="22"/>
          <w:lang w:eastAsia="ja-JP"/>
        </w:rPr>
        <w:t>is</w:t>
      </w:r>
      <w:r w:rsidRPr="00015F98">
        <w:rPr>
          <w:rFonts w:asciiTheme="minorHAnsi" w:eastAsia="MS Mincho" w:hAnsiTheme="minorHAnsi" w:cstheme="minorHAnsi"/>
          <w:sz w:val="22"/>
          <w:szCs w:val="22"/>
          <w:lang w:eastAsia="ja-JP"/>
        </w:rPr>
        <w:t xml:space="preserve"> tagged by the flag CCM/CPC or trap CCM/CPC</w:t>
      </w:r>
      <w:r w:rsidR="00166710" w:rsidRPr="00015F98">
        <w:rPr>
          <w:rFonts w:asciiTheme="minorHAnsi" w:eastAsia="MS Mincho" w:hAnsiTheme="minorHAnsi" w:cstheme="minorHAnsi"/>
          <w:sz w:val="22"/>
          <w:szCs w:val="22"/>
          <w:lang w:eastAsia="ja-JP"/>
        </w:rPr>
        <w:t xml:space="preserve"> in accordance with the following criteria:</w:t>
      </w:r>
      <w:r w:rsidRPr="00015F98">
        <w:rPr>
          <w:rFonts w:asciiTheme="minorHAnsi" w:eastAsia="MS Mincho" w:hAnsiTheme="minorHAnsi" w:cstheme="minorHAnsi"/>
          <w:sz w:val="22"/>
          <w:szCs w:val="22"/>
          <w:lang w:eastAsia="ja-JP"/>
        </w:rPr>
        <w:t xml:space="preserve"> </w:t>
      </w:r>
    </w:p>
    <w:p w14:paraId="07A886EA" w14:textId="51DF8B83" w:rsidR="00283814" w:rsidRPr="00015F98" w:rsidRDefault="00902466" w:rsidP="00015F98">
      <w:pPr>
        <w:pStyle w:val="ListParagraph"/>
        <w:numPr>
          <w:ilvl w:val="0"/>
          <w:numId w:val="8"/>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A</w:t>
      </w:r>
      <w:r w:rsidR="00166710" w:rsidRPr="00015F98">
        <w:rPr>
          <w:rFonts w:asciiTheme="minorHAnsi" w:eastAsia="MS Mincho" w:hAnsiTheme="minorHAnsi" w:cstheme="minorHAnsi"/>
          <w:sz w:val="22"/>
          <w:szCs w:val="22"/>
          <w:lang w:eastAsia="ja-JP"/>
        </w:rPr>
        <w:t xml:space="preserve">ll PBF in the </w:t>
      </w:r>
      <w:r w:rsidR="00283814" w:rsidRPr="00015F98">
        <w:rPr>
          <w:rFonts w:asciiTheme="minorHAnsi" w:eastAsia="MS Mincho" w:hAnsiTheme="minorHAnsi" w:cstheme="minorHAnsi"/>
          <w:sz w:val="22"/>
          <w:szCs w:val="22"/>
          <w:lang w:eastAsia="ja-JP"/>
        </w:rPr>
        <w:t>ePBCD</w:t>
      </w:r>
      <w:r w:rsidR="00166710" w:rsidRPr="00015F98">
        <w:rPr>
          <w:rFonts w:asciiTheme="minorHAnsi" w:eastAsia="MS Mincho" w:hAnsiTheme="minorHAnsi" w:cstheme="minorHAnsi"/>
          <w:sz w:val="22"/>
          <w:szCs w:val="22"/>
          <w:lang w:eastAsia="ja-JP"/>
        </w:rPr>
        <w:t xml:space="preserve"> concerned are individually </w:t>
      </w:r>
      <w:proofErr w:type="gramStart"/>
      <w:r w:rsidR="00166710" w:rsidRPr="00015F98">
        <w:rPr>
          <w:rFonts w:asciiTheme="minorHAnsi" w:eastAsia="MS Mincho" w:hAnsiTheme="minorHAnsi" w:cstheme="minorHAnsi"/>
          <w:sz w:val="22"/>
          <w:szCs w:val="22"/>
          <w:lang w:eastAsia="ja-JP"/>
        </w:rPr>
        <w:t>tagged;</w:t>
      </w:r>
      <w:proofErr w:type="gramEnd"/>
      <w:r w:rsidR="00166710" w:rsidRPr="00015F98">
        <w:rPr>
          <w:rFonts w:asciiTheme="minorHAnsi" w:eastAsia="MS Mincho" w:hAnsiTheme="minorHAnsi" w:cstheme="minorHAnsi"/>
          <w:sz w:val="22"/>
          <w:szCs w:val="22"/>
          <w:lang w:eastAsia="ja-JP"/>
        </w:rPr>
        <w:t xml:space="preserve"> </w:t>
      </w:r>
    </w:p>
    <w:p w14:paraId="674C6811" w14:textId="12994DD8" w:rsidR="00283814" w:rsidRPr="00015F98" w:rsidRDefault="00CA3A2F" w:rsidP="00015F98">
      <w:pPr>
        <w:pStyle w:val="ListParagraph"/>
        <w:numPr>
          <w:ilvl w:val="0"/>
          <w:numId w:val="8"/>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The m</w:t>
      </w:r>
      <w:r w:rsidR="00BC561A" w:rsidRPr="00015F98">
        <w:rPr>
          <w:rFonts w:asciiTheme="minorHAnsi" w:eastAsia="MS Mincho" w:hAnsiTheme="minorHAnsi" w:cstheme="minorHAnsi"/>
          <w:sz w:val="22"/>
          <w:szCs w:val="22"/>
          <w:lang w:eastAsia="ja-JP"/>
        </w:rPr>
        <w:t>inimum information associated with the tag includes:</w:t>
      </w:r>
    </w:p>
    <w:p w14:paraId="794142B1" w14:textId="37FFBE7A" w:rsidR="00283814" w:rsidRPr="00015F98" w:rsidRDefault="00902466" w:rsidP="00015F98">
      <w:pPr>
        <w:pStyle w:val="ListParagraph"/>
        <w:numPr>
          <w:ilvl w:val="0"/>
          <w:numId w:val="13"/>
        </w:numPr>
        <w:adjustRightInd w:val="0"/>
        <w:snapToGrid w:val="0"/>
        <w:ind w:left="1349" w:hanging="442"/>
        <w:rPr>
          <w:rFonts w:asciiTheme="minorHAnsi" w:eastAsia="MS Mincho" w:hAnsiTheme="minorHAnsi" w:cstheme="minorHAnsi"/>
          <w:sz w:val="22"/>
          <w:szCs w:val="22"/>
          <w:lang w:eastAsia="ja-JP"/>
        </w:rPr>
      </w:pPr>
      <w:bookmarkStart w:id="8" w:name="_Hlk199531118"/>
      <w:r w:rsidRPr="00015F98">
        <w:rPr>
          <w:rFonts w:asciiTheme="minorHAnsi" w:eastAsia="MS Mincho" w:hAnsiTheme="minorHAnsi" w:cstheme="minorHAnsi"/>
          <w:sz w:val="22"/>
          <w:szCs w:val="22"/>
          <w:lang w:eastAsia="ja-JP"/>
        </w:rPr>
        <w:t>I</w:t>
      </w:r>
      <w:r w:rsidR="00BC561A" w:rsidRPr="00015F98">
        <w:rPr>
          <w:rFonts w:asciiTheme="minorHAnsi" w:eastAsia="MS Mincho" w:hAnsiTheme="minorHAnsi" w:cstheme="minorHAnsi"/>
          <w:sz w:val="22"/>
          <w:szCs w:val="22"/>
          <w:lang w:eastAsia="ja-JP"/>
        </w:rPr>
        <w:t xml:space="preserve">dentifying information on the vessel or trap that caught </w:t>
      </w:r>
      <w:proofErr w:type="gramStart"/>
      <w:r w:rsidR="00BC561A" w:rsidRPr="00015F98">
        <w:rPr>
          <w:rFonts w:asciiTheme="minorHAnsi" w:eastAsia="MS Mincho" w:hAnsiTheme="minorHAnsi" w:cstheme="minorHAnsi"/>
          <w:sz w:val="22"/>
          <w:szCs w:val="22"/>
          <w:lang w:eastAsia="ja-JP"/>
        </w:rPr>
        <w:t>PBF;</w:t>
      </w:r>
      <w:proofErr w:type="gramEnd"/>
    </w:p>
    <w:p w14:paraId="4504802B" w14:textId="5B25A98D" w:rsidR="00BC561A" w:rsidRPr="00015F98" w:rsidRDefault="00CA3A2F" w:rsidP="00015F98">
      <w:pPr>
        <w:pStyle w:val="ListParagraph"/>
        <w:numPr>
          <w:ilvl w:val="0"/>
          <w:numId w:val="13"/>
        </w:numPr>
        <w:adjustRightInd w:val="0"/>
        <w:snapToGrid w:val="0"/>
        <w:ind w:left="1349"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The d</w:t>
      </w:r>
      <w:r w:rsidR="00BC561A" w:rsidRPr="00015F98">
        <w:rPr>
          <w:rFonts w:asciiTheme="minorHAnsi" w:eastAsia="MS Mincho" w:hAnsiTheme="minorHAnsi" w:cstheme="minorHAnsi"/>
          <w:sz w:val="22"/>
          <w:szCs w:val="22"/>
          <w:lang w:eastAsia="ja-JP"/>
        </w:rPr>
        <w:t xml:space="preserve">ate of catch or </w:t>
      </w:r>
      <w:proofErr w:type="gramStart"/>
      <w:r w:rsidR="00BC561A" w:rsidRPr="00015F98">
        <w:rPr>
          <w:rFonts w:asciiTheme="minorHAnsi" w:eastAsia="MS Mincho" w:hAnsiTheme="minorHAnsi" w:cstheme="minorHAnsi"/>
          <w:sz w:val="22"/>
          <w:szCs w:val="22"/>
          <w:lang w:eastAsia="ja-JP"/>
        </w:rPr>
        <w:t>landing;</w:t>
      </w:r>
      <w:proofErr w:type="gramEnd"/>
    </w:p>
    <w:p w14:paraId="75E0CBFC" w14:textId="07F80B5E" w:rsidR="00283814" w:rsidRPr="00015F98" w:rsidRDefault="00902466" w:rsidP="00015F98">
      <w:pPr>
        <w:pStyle w:val="ListParagraph"/>
        <w:numPr>
          <w:ilvl w:val="0"/>
          <w:numId w:val="13"/>
        </w:numPr>
        <w:adjustRightInd w:val="0"/>
        <w:snapToGrid w:val="0"/>
        <w:ind w:left="1349"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T</w:t>
      </w:r>
      <w:r w:rsidR="00BC561A" w:rsidRPr="00015F98">
        <w:rPr>
          <w:rFonts w:asciiTheme="minorHAnsi" w:eastAsia="MS Mincho" w:hAnsiTheme="minorHAnsi" w:cstheme="minorHAnsi"/>
          <w:sz w:val="22"/>
          <w:szCs w:val="22"/>
          <w:lang w:eastAsia="ja-JP"/>
        </w:rPr>
        <w:t xml:space="preserve">he area of catch of the </w:t>
      </w:r>
      <w:proofErr w:type="gramStart"/>
      <w:r w:rsidR="00BC561A" w:rsidRPr="00015F98">
        <w:rPr>
          <w:rFonts w:asciiTheme="minorHAnsi" w:eastAsia="MS Mincho" w:hAnsiTheme="minorHAnsi" w:cstheme="minorHAnsi"/>
          <w:sz w:val="22"/>
          <w:szCs w:val="22"/>
          <w:lang w:eastAsia="ja-JP"/>
        </w:rPr>
        <w:t>PBF;</w:t>
      </w:r>
      <w:proofErr w:type="gramEnd"/>
    </w:p>
    <w:bookmarkEnd w:id="8"/>
    <w:p w14:paraId="7C8381BC" w14:textId="7E5798F3" w:rsidR="00283814" w:rsidRPr="00015F98" w:rsidRDefault="00902466" w:rsidP="00015F98">
      <w:pPr>
        <w:pStyle w:val="ListParagraph"/>
        <w:numPr>
          <w:ilvl w:val="0"/>
          <w:numId w:val="13"/>
        </w:numPr>
        <w:adjustRightInd w:val="0"/>
        <w:snapToGrid w:val="0"/>
        <w:ind w:left="1349"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T</w:t>
      </w:r>
      <w:r w:rsidR="00BC561A" w:rsidRPr="00015F98">
        <w:rPr>
          <w:rFonts w:asciiTheme="minorHAnsi" w:eastAsia="MS Mincho" w:hAnsiTheme="minorHAnsi" w:cstheme="minorHAnsi"/>
          <w:sz w:val="22"/>
          <w:szCs w:val="22"/>
          <w:lang w:eastAsia="ja-JP"/>
        </w:rPr>
        <w:t xml:space="preserve">he type of product and weight of the </w:t>
      </w:r>
      <w:proofErr w:type="gramStart"/>
      <w:r w:rsidR="00BC561A" w:rsidRPr="00015F98">
        <w:rPr>
          <w:rFonts w:asciiTheme="minorHAnsi" w:eastAsia="MS Mincho" w:hAnsiTheme="minorHAnsi" w:cstheme="minorHAnsi"/>
          <w:sz w:val="22"/>
          <w:szCs w:val="22"/>
          <w:lang w:eastAsia="ja-JP"/>
        </w:rPr>
        <w:t>PBF;</w:t>
      </w:r>
      <w:proofErr w:type="gramEnd"/>
    </w:p>
    <w:p w14:paraId="5C150108" w14:textId="284F1ADC" w:rsidR="00283814" w:rsidRPr="00015F98" w:rsidRDefault="00902466" w:rsidP="00015F98">
      <w:pPr>
        <w:pStyle w:val="ListParagraph"/>
        <w:numPr>
          <w:ilvl w:val="0"/>
          <w:numId w:val="13"/>
        </w:numPr>
        <w:adjustRightInd w:val="0"/>
        <w:snapToGrid w:val="0"/>
        <w:ind w:left="1349"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I</w:t>
      </w:r>
      <w:r w:rsidR="00BC561A" w:rsidRPr="00015F98">
        <w:rPr>
          <w:rFonts w:asciiTheme="minorHAnsi" w:eastAsia="MS Mincho" w:hAnsiTheme="minorHAnsi" w:cstheme="minorHAnsi"/>
          <w:sz w:val="22"/>
          <w:szCs w:val="22"/>
          <w:lang w:eastAsia="ja-JP"/>
        </w:rPr>
        <w:t>nformation on the exporter and importer (where applicable</w:t>
      </w:r>
      <w:proofErr w:type="gramStart"/>
      <w:r w:rsidR="00BC561A" w:rsidRPr="00015F98">
        <w:rPr>
          <w:rFonts w:asciiTheme="minorHAnsi" w:eastAsia="MS Mincho" w:hAnsiTheme="minorHAnsi" w:cstheme="minorHAnsi"/>
          <w:sz w:val="22"/>
          <w:szCs w:val="22"/>
          <w:lang w:eastAsia="ja-JP"/>
        </w:rPr>
        <w:t>);</w:t>
      </w:r>
      <w:proofErr w:type="gramEnd"/>
    </w:p>
    <w:p w14:paraId="2CD573F0" w14:textId="39A9A6F2" w:rsidR="00283814" w:rsidRPr="00015F98" w:rsidRDefault="00902466" w:rsidP="00015F98">
      <w:pPr>
        <w:pStyle w:val="ListParagraph"/>
        <w:numPr>
          <w:ilvl w:val="0"/>
          <w:numId w:val="13"/>
        </w:numPr>
        <w:adjustRightInd w:val="0"/>
        <w:snapToGrid w:val="0"/>
        <w:ind w:left="1349"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T</w:t>
      </w:r>
      <w:r w:rsidR="00BC561A" w:rsidRPr="00015F98">
        <w:rPr>
          <w:rFonts w:asciiTheme="minorHAnsi" w:eastAsia="MS Mincho" w:hAnsiTheme="minorHAnsi" w:cstheme="minorHAnsi"/>
          <w:sz w:val="22"/>
          <w:szCs w:val="22"/>
          <w:lang w:eastAsia="ja-JP"/>
        </w:rPr>
        <w:t>he point of export (where applicable)</w:t>
      </w:r>
      <w:r w:rsidRPr="00015F98">
        <w:rPr>
          <w:rFonts w:asciiTheme="minorHAnsi" w:eastAsia="MS Mincho" w:hAnsiTheme="minorHAnsi" w:cstheme="minorHAnsi"/>
          <w:sz w:val="22"/>
          <w:szCs w:val="22"/>
          <w:lang w:eastAsia="ja-JP"/>
        </w:rPr>
        <w:t>.</w:t>
      </w:r>
    </w:p>
    <w:p w14:paraId="13CD8479" w14:textId="48827ADD" w:rsidR="00283814" w:rsidRPr="00015F98" w:rsidRDefault="00902466" w:rsidP="00015F98">
      <w:pPr>
        <w:pStyle w:val="ListParagraph"/>
        <w:numPr>
          <w:ilvl w:val="0"/>
          <w:numId w:val="8"/>
        </w:numPr>
        <w:adjustRightInd w:val="0"/>
        <w:snapToGrid w:val="0"/>
        <w:rPr>
          <w:rFonts w:asciiTheme="minorHAnsi" w:eastAsia="MS Mincho" w:hAnsiTheme="minorHAnsi" w:cstheme="minorHAnsi"/>
          <w:bCs/>
          <w:sz w:val="22"/>
          <w:szCs w:val="22"/>
          <w:lang w:eastAsia="ja-JP"/>
        </w:rPr>
      </w:pPr>
      <w:r w:rsidRPr="00015F98">
        <w:rPr>
          <w:rFonts w:asciiTheme="minorHAnsi" w:eastAsia="MS Mincho" w:hAnsiTheme="minorHAnsi" w:cstheme="minorHAnsi"/>
          <w:sz w:val="22"/>
          <w:szCs w:val="22"/>
          <w:lang w:eastAsia="ja-JP"/>
        </w:rPr>
        <w:t>Information on tagged fish is compiled by the responsible CCM/CPC and made available to the Secretariat upon its request.</w:t>
      </w:r>
    </w:p>
    <w:p w14:paraId="4E5FD7F8" w14:textId="77777777" w:rsidR="00283814" w:rsidRPr="00015F98" w:rsidRDefault="00283814" w:rsidP="00015F98">
      <w:pPr>
        <w:adjustRightInd w:val="0"/>
        <w:snapToGrid w:val="0"/>
        <w:ind w:left="440" w:firstLine="0"/>
        <w:rPr>
          <w:rFonts w:asciiTheme="minorHAnsi" w:eastAsia="MS Mincho" w:hAnsiTheme="minorHAnsi" w:cstheme="minorHAnsi"/>
          <w:bCs/>
          <w:sz w:val="22"/>
          <w:szCs w:val="22"/>
          <w:lang w:eastAsia="ja-JP"/>
        </w:rPr>
      </w:pPr>
    </w:p>
    <w:p w14:paraId="07F4BC95" w14:textId="29020E91" w:rsidR="00902466" w:rsidRPr="00015F98" w:rsidRDefault="00902466" w:rsidP="00015F98">
      <w:pPr>
        <w:pStyle w:val="ListParagraph"/>
        <w:numPr>
          <w:ilvl w:val="0"/>
          <w:numId w:val="3"/>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CCMs/CPCs may require their vessels or traps to affix a tag to each </w:t>
      </w:r>
      <w:ins w:id="9" w:author="清水 宣維(SHIMIZU Nobushige)" w:date="2025-06-24T14:04:00Z">
        <w:r w:rsidR="00242AF9" w:rsidRPr="00015F98">
          <w:rPr>
            <w:rFonts w:asciiTheme="minorHAnsi" w:eastAsia="MS Mincho" w:hAnsiTheme="minorHAnsi" w:cstheme="minorHAnsi"/>
            <w:sz w:val="22"/>
            <w:szCs w:val="22"/>
            <w:lang w:eastAsia="ja-JP"/>
          </w:rPr>
          <w:t>PBF</w:t>
        </w:r>
      </w:ins>
      <w:del w:id="10" w:author="清水 宣維(SHIMIZU Nobushige)" w:date="2025-06-24T14:04:00Z">
        <w:r w:rsidR="00242AF9" w:rsidRPr="00015F98" w:rsidDel="00242AF9">
          <w:rPr>
            <w:rFonts w:asciiTheme="minorHAnsi" w:eastAsia="MS Mincho" w:hAnsiTheme="minorHAnsi" w:cstheme="minorHAnsi"/>
            <w:sz w:val="22"/>
            <w:szCs w:val="22"/>
            <w:lang w:eastAsia="ja-JP"/>
          </w:rPr>
          <w:delText>BFT</w:delText>
        </w:r>
      </w:del>
      <w:r w:rsidRPr="00015F98">
        <w:rPr>
          <w:rFonts w:asciiTheme="minorHAnsi" w:eastAsia="MS Mincho" w:hAnsiTheme="minorHAnsi" w:cstheme="minorHAnsi"/>
          <w:sz w:val="22"/>
          <w:szCs w:val="22"/>
          <w:lang w:eastAsia="ja-JP"/>
        </w:rPr>
        <w:t xml:space="preserve"> preferably at the timing of kill, but no later than the time of landing. </w:t>
      </w:r>
      <w:r w:rsidR="00861C26" w:rsidRPr="00015F98">
        <w:rPr>
          <w:rFonts w:asciiTheme="minorHAnsi" w:eastAsia="MS Mincho" w:hAnsiTheme="minorHAnsi" w:cstheme="minorHAnsi"/>
          <w:sz w:val="22"/>
          <w:szCs w:val="22"/>
          <w:lang w:eastAsia="ja-JP"/>
        </w:rPr>
        <w:t>The t</w:t>
      </w:r>
      <w:r w:rsidRPr="00015F98">
        <w:rPr>
          <w:rFonts w:asciiTheme="minorHAnsi" w:eastAsia="MS Mincho" w:hAnsiTheme="minorHAnsi" w:cstheme="minorHAnsi"/>
          <w:sz w:val="22"/>
          <w:szCs w:val="22"/>
          <w:lang w:eastAsia="ja-JP"/>
        </w:rPr>
        <w:t>ags shall have unique country</w:t>
      </w:r>
      <w:r w:rsidR="00953E89" w:rsidRPr="00015F98">
        <w:rPr>
          <w:rFonts w:asciiTheme="minorHAnsi" w:eastAsia="MS Mincho" w:hAnsiTheme="minorHAnsi" w:cstheme="minorHAnsi"/>
          <w:sz w:val="22"/>
          <w:szCs w:val="22"/>
          <w:lang w:eastAsia="ja-JP"/>
        </w:rPr>
        <w:t>-</w:t>
      </w:r>
      <w:r w:rsidRPr="00015F98">
        <w:rPr>
          <w:rFonts w:asciiTheme="minorHAnsi" w:eastAsia="MS Mincho" w:hAnsiTheme="minorHAnsi" w:cstheme="minorHAnsi"/>
          <w:sz w:val="22"/>
          <w:szCs w:val="22"/>
          <w:lang w:eastAsia="ja-JP"/>
        </w:rPr>
        <w:t>specific numbers and be tamper proof. The tag numbers shall be linked to the ePBCD</w:t>
      </w:r>
      <w:r w:rsidR="00061A52" w:rsidRPr="00015F98">
        <w:rPr>
          <w:rFonts w:asciiTheme="minorHAnsi" w:eastAsia="MS Mincho" w:hAnsiTheme="minorHAnsi" w:cstheme="minorHAnsi"/>
          <w:sz w:val="22"/>
          <w:szCs w:val="22"/>
          <w:lang w:eastAsia="ja-JP"/>
        </w:rPr>
        <w:t>.</w:t>
      </w:r>
      <w:r w:rsidRPr="00015F98">
        <w:rPr>
          <w:rFonts w:asciiTheme="minorHAnsi" w:eastAsia="MS Mincho" w:hAnsiTheme="minorHAnsi" w:cstheme="minorHAnsi"/>
          <w:sz w:val="22"/>
          <w:szCs w:val="22"/>
          <w:lang w:eastAsia="ja-JP"/>
        </w:rPr>
        <w:t xml:space="preserve"> </w:t>
      </w:r>
    </w:p>
    <w:p w14:paraId="1CEDE6D1" w14:textId="77777777" w:rsidR="00283814" w:rsidRPr="00015F98" w:rsidRDefault="00283814" w:rsidP="00015F98">
      <w:pPr>
        <w:pStyle w:val="ListParagraph"/>
        <w:adjustRightInd w:val="0"/>
        <w:snapToGrid w:val="0"/>
        <w:ind w:left="440" w:firstLine="0"/>
        <w:rPr>
          <w:rFonts w:asciiTheme="minorHAnsi" w:eastAsia="MS Mincho" w:hAnsiTheme="minorHAnsi" w:cstheme="minorHAnsi"/>
          <w:sz w:val="22"/>
          <w:szCs w:val="22"/>
          <w:lang w:eastAsia="ja-JP"/>
        </w:rPr>
      </w:pPr>
    </w:p>
    <w:p w14:paraId="50912879" w14:textId="3CC4E16D" w:rsidR="00916991" w:rsidRPr="00015F98" w:rsidRDefault="00213A07" w:rsidP="00015F98">
      <w:pPr>
        <w:pStyle w:val="ListParagraph"/>
        <w:numPr>
          <w:ilvl w:val="0"/>
          <w:numId w:val="3"/>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S</w:t>
      </w:r>
      <w:r w:rsidR="00916991" w:rsidRPr="00015F98">
        <w:rPr>
          <w:rFonts w:asciiTheme="minorHAnsi" w:eastAsia="MS Mincho" w:hAnsiTheme="minorHAnsi" w:cstheme="minorHAnsi"/>
          <w:sz w:val="22"/>
          <w:szCs w:val="22"/>
          <w:lang w:eastAsia="ja-JP"/>
        </w:rPr>
        <w:t xml:space="preserve">uch tags shall only be </w:t>
      </w:r>
      <w:r w:rsidR="000F210D" w:rsidRPr="00015F98">
        <w:rPr>
          <w:rFonts w:asciiTheme="minorHAnsi" w:eastAsia="MS Mincho" w:hAnsiTheme="minorHAnsi" w:cstheme="minorHAnsi"/>
          <w:sz w:val="22"/>
          <w:szCs w:val="22"/>
          <w:lang w:eastAsia="ja-JP"/>
        </w:rPr>
        <w:t>used</w:t>
      </w:r>
      <w:r w:rsidR="00916991" w:rsidRPr="00015F98">
        <w:rPr>
          <w:rFonts w:asciiTheme="minorHAnsi" w:eastAsia="MS Mincho" w:hAnsiTheme="minorHAnsi" w:cstheme="minorHAnsi"/>
          <w:sz w:val="22"/>
          <w:szCs w:val="22"/>
          <w:lang w:eastAsia="ja-JP"/>
        </w:rPr>
        <w:t xml:space="preserve"> when the accumulated catch attributed to a CCM/CPC is within th</w:t>
      </w:r>
      <w:r w:rsidR="0070787E" w:rsidRPr="00015F98">
        <w:rPr>
          <w:rFonts w:asciiTheme="minorHAnsi" w:eastAsia="MS Mincho" w:hAnsiTheme="minorHAnsi" w:cstheme="minorHAnsi"/>
          <w:sz w:val="22"/>
          <w:szCs w:val="22"/>
          <w:lang w:eastAsia="ja-JP"/>
        </w:rPr>
        <w:t xml:space="preserve">at CCM/CPC’s </w:t>
      </w:r>
      <w:r w:rsidR="00916991" w:rsidRPr="00015F98">
        <w:rPr>
          <w:rFonts w:asciiTheme="minorHAnsi" w:eastAsia="MS Mincho" w:hAnsiTheme="minorHAnsi" w:cstheme="minorHAnsi"/>
          <w:sz w:val="22"/>
          <w:szCs w:val="22"/>
          <w:lang w:eastAsia="ja-JP"/>
        </w:rPr>
        <w:t xml:space="preserve">catch quota or catch limit for the relevant management year, including where appropriate individual quotas </w:t>
      </w:r>
      <w:proofErr w:type="gramStart"/>
      <w:r w:rsidR="00916991" w:rsidRPr="00015F98">
        <w:rPr>
          <w:rFonts w:asciiTheme="minorHAnsi" w:eastAsia="MS Mincho" w:hAnsiTheme="minorHAnsi" w:cstheme="minorHAnsi"/>
          <w:sz w:val="22"/>
          <w:szCs w:val="22"/>
          <w:lang w:eastAsia="ja-JP"/>
        </w:rPr>
        <w:t>allocated</w:t>
      </w:r>
      <w:proofErr w:type="gramEnd"/>
      <w:r w:rsidR="00916991" w:rsidRPr="00015F98">
        <w:rPr>
          <w:rFonts w:asciiTheme="minorHAnsi" w:eastAsia="MS Mincho" w:hAnsiTheme="minorHAnsi" w:cstheme="minorHAnsi"/>
          <w:sz w:val="22"/>
          <w:szCs w:val="22"/>
          <w:lang w:eastAsia="ja-JP"/>
        </w:rPr>
        <w:t xml:space="preserve"> to vessels or traps.</w:t>
      </w:r>
    </w:p>
    <w:p w14:paraId="79D6A0E7" w14:textId="77777777" w:rsidR="00283814" w:rsidRPr="00015F98" w:rsidRDefault="00283814" w:rsidP="00015F98">
      <w:pPr>
        <w:adjustRightInd w:val="0"/>
        <w:snapToGrid w:val="0"/>
        <w:ind w:left="0" w:firstLine="0"/>
        <w:jc w:val="left"/>
        <w:rPr>
          <w:rFonts w:asciiTheme="minorHAnsi" w:eastAsia="MS Mincho" w:hAnsiTheme="minorHAnsi" w:cstheme="minorHAnsi"/>
          <w:b/>
          <w:bCs/>
          <w:sz w:val="22"/>
          <w:szCs w:val="22"/>
          <w:lang w:eastAsia="ja-JP"/>
        </w:rPr>
      </w:pPr>
    </w:p>
    <w:p w14:paraId="39E7A8B1" w14:textId="27160094" w:rsidR="00283814" w:rsidRPr="00015F98" w:rsidRDefault="00916991" w:rsidP="00015F98">
      <w:pPr>
        <w:adjustRightInd w:val="0"/>
        <w:snapToGrid w:val="0"/>
        <w:ind w:left="0" w:firstLine="0"/>
        <w:jc w:val="left"/>
        <w:rPr>
          <w:rFonts w:asciiTheme="minorHAnsi" w:eastAsia="MS Mincho" w:hAnsiTheme="minorHAnsi" w:cstheme="minorHAnsi"/>
          <w:b/>
          <w:bCs/>
          <w:sz w:val="22"/>
          <w:szCs w:val="22"/>
          <w:lang w:eastAsia="ja-JP"/>
        </w:rPr>
      </w:pPr>
      <w:r w:rsidRPr="00015F98">
        <w:rPr>
          <w:rFonts w:asciiTheme="minorHAnsi" w:eastAsia="MS Mincho" w:hAnsiTheme="minorHAnsi" w:cstheme="minorHAnsi"/>
          <w:b/>
          <w:bCs/>
          <w:sz w:val="22"/>
          <w:szCs w:val="22"/>
          <w:lang w:eastAsia="ja-JP"/>
        </w:rPr>
        <w:lastRenderedPageBreak/>
        <w:t>Part V: Verification</w:t>
      </w:r>
      <w:r w:rsidR="008C0D1D" w:rsidRPr="00015F98">
        <w:rPr>
          <w:rFonts w:asciiTheme="minorHAnsi" w:eastAsia="MS Mincho" w:hAnsiTheme="minorHAnsi" w:cstheme="minorHAnsi"/>
          <w:b/>
          <w:bCs/>
          <w:sz w:val="22"/>
          <w:szCs w:val="22"/>
          <w:lang w:eastAsia="ja-JP"/>
        </w:rPr>
        <w:t xml:space="preserve"> </w:t>
      </w:r>
      <w:r w:rsidR="00B629CD" w:rsidRPr="00015F98">
        <w:rPr>
          <w:rFonts w:asciiTheme="minorHAnsi" w:eastAsia="MS Mincho" w:hAnsiTheme="minorHAnsi" w:cstheme="minorHAnsi"/>
          <w:b/>
          <w:bCs/>
          <w:sz w:val="22"/>
          <w:szCs w:val="22"/>
          <w:lang w:eastAsia="ja-JP"/>
        </w:rPr>
        <w:t xml:space="preserve">for PBF </w:t>
      </w:r>
      <w:r w:rsidR="0070445B" w:rsidRPr="00015F98">
        <w:rPr>
          <w:rFonts w:asciiTheme="minorHAnsi" w:eastAsia="MS Mincho" w:hAnsiTheme="minorHAnsi" w:cstheme="minorHAnsi"/>
          <w:b/>
          <w:bCs/>
          <w:sz w:val="22"/>
          <w:szCs w:val="22"/>
          <w:lang w:eastAsia="ja-JP"/>
        </w:rPr>
        <w:t>trade</w:t>
      </w:r>
    </w:p>
    <w:p w14:paraId="073F6200" w14:textId="77777777" w:rsidR="00283814" w:rsidRPr="00015F98" w:rsidRDefault="00283814" w:rsidP="00015F98">
      <w:pPr>
        <w:adjustRightInd w:val="0"/>
        <w:snapToGrid w:val="0"/>
        <w:ind w:left="0" w:firstLine="0"/>
        <w:jc w:val="left"/>
        <w:rPr>
          <w:rFonts w:asciiTheme="minorHAnsi" w:eastAsia="MS Mincho" w:hAnsiTheme="minorHAnsi" w:cstheme="minorHAnsi"/>
          <w:b/>
          <w:bCs/>
          <w:sz w:val="22"/>
          <w:szCs w:val="22"/>
          <w:lang w:eastAsia="ja-JP"/>
        </w:rPr>
      </w:pPr>
    </w:p>
    <w:p w14:paraId="1636765B" w14:textId="4C99BCEA" w:rsidR="00916991" w:rsidRPr="00015F98" w:rsidRDefault="00916991" w:rsidP="00015F98">
      <w:pPr>
        <w:pStyle w:val="ListParagraph"/>
        <w:numPr>
          <w:ilvl w:val="0"/>
          <w:numId w:val="3"/>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Each CCM/CPC shall ensure that its competent authorities, or other authorized individual</w:t>
      </w:r>
      <w:r w:rsidR="00C72D51" w:rsidRPr="00015F98">
        <w:rPr>
          <w:rFonts w:asciiTheme="minorHAnsi" w:eastAsia="MS Mincho" w:hAnsiTheme="minorHAnsi" w:cstheme="minorHAnsi"/>
          <w:sz w:val="22"/>
          <w:szCs w:val="22"/>
          <w:lang w:eastAsia="ja-JP"/>
        </w:rPr>
        <w:t>s</w:t>
      </w:r>
      <w:r w:rsidRPr="00015F98">
        <w:rPr>
          <w:rFonts w:asciiTheme="minorHAnsi" w:eastAsia="MS Mincho" w:hAnsiTheme="minorHAnsi" w:cstheme="minorHAnsi"/>
          <w:sz w:val="22"/>
          <w:szCs w:val="22"/>
          <w:lang w:eastAsia="ja-JP"/>
        </w:rPr>
        <w:t xml:space="preserve"> or institution</w:t>
      </w:r>
      <w:r w:rsidR="00C72D51" w:rsidRPr="00015F98">
        <w:rPr>
          <w:rFonts w:asciiTheme="minorHAnsi" w:eastAsia="MS Mincho" w:hAnsiTheme="minorHAnsi" w:cstheme="minorHAnsi"/>
          <w:sz w:val="22"/>
          <w:szCs w:val="22"/>
          <w:lang w:eastAsia="ja-JP"/>
        </w:rPr>
        <w:t>s</w:t>
      </w:r>
      <w:r w:rsidRPr="00015F98">
        <w:rPr>
          <w:rFonts w:asciiTheme="minorHAnsi" w:eastAsia="MS Mincho" w:hAnsiTheme="minorHAnsi" w:cstheme="minorHAnsi"/>
          <w:sz w:val="22"/>
          <w:szCs w:val="22"/>
          <w:lang w:eastAsia="ja-JP"/>
        </w:rPr>
        <w:t xml:space="preserve"> take steps to identify each consignment of PBF </w:t>
      </w:r>
      <w:r w:rsidR="009F1906" w:rsidRPr="00015F98">
        <w:rPr>
          <w:rFonts w:asciiTheme="minorHAnsi" w:eastAsia="MS Mincho" w:hAnsiTheme="minorHAnsi" w:cstheme="minorHAnsi"/>
          <w:sz w:val="22"/>
          <w:szCs w:val="22"/>
          <w:lang w:eastAsia="ja-JP"/>
        </w:rPr>
        <w:t xml:space="preserve">imported into or exported or re-exported from </w:t>
      </w:r>
      <w:r w:rsidRPr="00015F98">
        <w:rPr>
          <w:rFonts w:asciiTheme="minorHAnsi" w:eastAsia="MS Mincho" w:hAnsiTheme="minorHAnsi" w:cstheme="minorHAnsi"/>
          <w:sz w:val="22"/>
          <w:szCs w:val="22"/>
          <w:lang w:eastAsia="ja-JP"/>
        </w:rPr>
        <w:t xml:space="preserve">its territory </w:t>
      </w:r>
      <w:r w:rsidR="00CC5781" w:rsidRPr="00015F98">
        <w:rPr>
          <w:rFonts w:asciiTheme="minorHAnsi" w:eastAsia="MS Mincho" w:hAnsiTheme="minorHAnsi" w:cstheme="minorHAnsi"/>
          <w:sz w:val="22"/>
          <w:szCs w:val="22"/>
          <w:lang w:eastAsia="ja-JP"/>
        </w:rPr>
        <w:t>and request and examine the validated ePBCD(s)</w:t>
      </w:r>
      <w:r w:rsidR="00B45FB6" w:rsidRPr="00015F98">
        <w:rPr>
          <w:rFonts w:asciiTheme="minorHAnsi" w:eastAsia="MS Mincho" w:hAnsiTheme="minorHAnsi" w:cstheme="minorHAnsi"/>
          <w:sz w:val="22"/>
          <w:szCs w:val="22"/>
          <w:lang w:eastAsia="ja-JP"/>
        </w:rPr>
        <w:t xml:space="preserve"> and</w:t>
      </w:r>
      <w:r w:rsidR="00CC5781" w:rsidRPr="00015F98">
        <w:rPr>
          <w:rFonts w:asciiTheme="minorHAnsi" w:eastAsia="MS Mincho" w:hAnsiTheme="minorHAnsi" w:cstheme="minorHAnsi"/>
          <w:sz w:val="22"/>
          <w:szCs w:val="22"/>
          <w:lang w:eastAsia="ja-JP"/>
        </w:rPr>
        <w:t xml:space="preserve"> </w:t>
      </w:r>
      <w:proofErr w:type="spellStart"/>
      <w:r w:rsidR="00CC5781" w:rsidRPr="00015F98">
        <w:rPr>
          <w:rFonts w:asciiTheme="minorHAnsi" w:eastAsia="MS Mincho" w:hAnsiTheme="minorHAnsi" w:cstheme="minorHAnsi"/>
          <w:sz w:val="22"/>
          <w:szCs w:val="22"/>
          <w:lang w:eastAsia="ja-JP"/>
        </w:rPr>
        <w:t>ePBRC</w:t>
      </w:r>
      <w:proofErr w:type="spellEnd"/>
      <w:r w:rsidR="00CC5781" w:rsidRPr="00015F98">
        <w:rPr>
          <w:rFonts w:asciiTheme="minorHAnsi" w:eastAsia="MS Mincho" w:hAnsiTheme="minorHAnsi" w:cstheme="minorHAnsi"/>
          <w:sz w:val="22"/>
          <w:szCs w:val="22"/>
          <w:lang w:eastAsia="ja-JP"/>
        </w:rPr>
        <w:t xml:space="preserve">(s) </w:t>
      </w:r>
      <w:r w:rsidR="00B45FB6" w:rsidRPr="00015F98">
        <w:rPr>
          <w:rFonts w:asciiTheme="minorHAnsi" w:eastAsia="MS Mincho" w:hAnsiTheme="minorHAnsi" w:cstheme="minorHAnsi"/>
          <w:sz w:val="22"/>
          <w:szCs w:val="22"/>
          <w:lang w:eastAsia="ja-JP"/>
        </w:rPr>
        <w:t>as well as</w:t>
      </w:r>
      <w:r w:rsidR="00CC5781" w:rsidRPr="00015F98">
        <w:rPr>
          <w:rFonts w:asciiTheme="minorHAnsi" w:eastAsia="MS Mincho" w:hAnsiTheme="minorHAnsi" w:cstheme="minorHAnsi"/>
          <w:sz w:val="22"/>
          <w:szCs w:val="22"/>
          <w:lang w:eastAsia="ja-JP"/>
        </w:rPr>
        <w:t xml:space="preserve"> other related documentation </w:t>
      </w:r>
      <w:r w:rsidR="008C34FB" w:rsidRPr="00015F98">
        <w:rPr>
          <w:rFonts w:asciiTheme="minorHAnsi" w:eastAsia="MS Mincho" w:hAnsiTheme="minorHAnsi" w:cstheme="minorHAnsi"/>
          <w:sz w:val="22"/>
          <w:szCs w:val="22"/>
          <w:lang w:eastAsia="ja-JP"/>
        </w:rPr>
        <w:t>for</w:t>
      </w:r>
      <w:r w:rsidR="00CC5781" w:rsidRPr="00015F98">
        <w:rPr>
          <w:rFonts w:asciiTheme="minorHAnsi" w:eastAsia="MS Mincho" w:hAnsiTheme="minorHAnsi" w:cstheme="minorHAnsi"/>
          <w:sz w:val="22"/>
          <w:szCs w:val="22"/>
          <w:lang w:eastAsia="ja-JP"/>
        </w:rPr>
        <w:t xml:space="preserve"> each consignment of PBF</w:t>
      </w:r>
      <w:r w:rsidR="009F1906" w:rsidRPr="00015F98">
        <w:rPr>
          <w:rFonts w:asciiTheme="minorHAnsi" w:eastAsia="MS Mincho" w:hAnsiTheme="minorHAnsi" w:cstheme="minorHAnsi"/>
          <w:sz w:val="22"/>
          <w:szCs w:val="22"/>
          <w:lang w:eastAsia="ja-JP"/>
        </w:rPr>
        <w:t xml:space="preserve"> when it is exported, imported or re-exported</w:t>
      </w:r>
      <w:r w:rsidR="00CC5781" w:rsidRPr="00015F98">
        <w:rPr>
          <w:rFonts w:asciiTheme="minorHAnsi" w:eastAsia="MS Mincho" w:hAnsiTheme="minorHAnsi" w:cstheme="minorHAnsi"/>
          <w:sz w:val="22"/>
          <w:szCs w:val="22"/>
          <w:lang w:eastAsia="ja-JP"/>
        </w:rPr>
        <w:t>.</w:t>
      </w:r>
      <w:r w:rsidR="009F1906" w:rsidRPr="00015F98">
        <w:rPr>
          <w:rFonts w:asciiTheme="minorHAnsi" w:eastAsia="MS Mincho" w:hAnsiTheme="minorHAnsi" w:cstheme="minorHAnsi"/>
          <w:sz w:val="22"/>
          <w:szCs w:val="22"/>
          <w:lang w:eastAsia="ja-JP"/>
        </w:rPr>
        <w:t xml:space="preserve"> These authorities, individuals or institutions may also examine the content</w:t>
      </w:r>
      <w:r w:rsidR="000D76A8" w:rsidRPr="00015F98">
        <w:rPr>
          <w:rFonts w:asciiTheme="minorHAnsi" w:eastAsia="MS Mincho" w:hAnsiTheme="minorHAnsi" w:cstheme="minorHAnsi"/>
          <w:sz w:val="22"/>
          <w:szCs w:val="22"/>
          <w:lang w:eastAsia="ja-JP"/>
        </w:rPr>
        <w:t>s</w:t>
      </w:r>
      <w:r w:rsidR="009F1906" w:rsidRPr="00015F98">
        <w:rPr>
          <w:rFonts w:asciiTheme="minorHAnsi" w:eastAsia="MS Mincho" w:hAnsiTheme="minorHAnsi" w:cstheme="minorHAnsi"/>
          <w:sz w:val="22"/>
          <w:szCs w:val="22"/>
          <w:lang w:eastAsia="ja-JP"/>
        </w:rPr>
        <w:t xml:space="preserve"> of the consignment to verify the information contained in the ePBCD and in related documents and, where necessary, shall carry out verifications with the operators concerned.</w:t>
      </w:r>
    </w:p>
    <w:p w14:paraId="6ACDFA1A" w14:textId="77777777" w:rsidR="00283814" w:rsidRPr="00015F98" w:rsidRDefault="00283814" w:rsidP="00015F98">
      <w:pPr>
        <w:pStyle w:val="ListParagraph"/>
        <w:adjustRightInd w:val="0"/>
        <w:snapToGrid w:val="0"/>
        <w:ind w:left="440" w:firstLine="0"/>
        <w:jc w:val="left"/>
        <w:rPr>
          <w:rFonts w:asciiTheme="minorHAnsi" w:eastAsia="MS Mincho" w:hAnsiTheme="minorHAnsi" w:cstheme="minorHAnsi"/>
          <w:sz w:val="22"/>
          <w:szCs w:val="22"/>
          <w:lang w:eastAsia="ja-JP"/>
        </w:rPr>
      </w:pPr>
    </w:p>
    <w:p w14:paraId="4C311B63" w14:textId="2970ECAF" w:rsidR="00E72860" w:rsidRPr="00015F98" w:rsidRDefault="00E72860" w:rsidP="00015F98">
      <w:pPr>
        <w:pStyle w:val="ListParagraph"/>
        <w:numPr>
          <w:ilvl w:val="0"/>
          <w:numId w:val="3"/>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If </w:t>
      </w:r>
      <w:proofErr w:type="gramStart"/>
      <w:r w:rsidRPr="00015F98">
        <w:rPr>
          <w:rFonts w:asciiTheme="minorHAnsi" w:eastAsia="MS Mincho" w:hAnsiTheme="minorHAnsi" w:cstheme="minorHAnsi"/>
          <w:sz w:val="22"/>
          <w:szCs w:val="22"/>
          <w:lang w:eastAsia="ja-JP"/>
        </w:rPr>
        <w:t>as a result of</w:t>
      </w:r>
      <w:proofErr w:type="gramEnd"/>
      <w:r w:rsidRPr="00015F98">
        <w:rPr>
          <w:rFonts w:asciiTheme="minorHAnsi" w:eastAsia="MS Mincho" w:hAnsiTheme="minorHAnsi" w:cstheme="minorHAnsi"/>
          <w:sz w:val="22"/>
          <w:szCs w:val="22"/>
          <w:lang w:eastAsia="ja-JP"/>
        </w:rPr>
        <w:t xml:space="preserve"> examinations or verifications carried out pursuant to paragraph </w:t>
      </w:r>
      <w:r w:rsidR="004243A4" w:rsidRPr="00015F98">
        <w:rPr>
          <w:rFonts w:asciiTheme="minorHAnsi" w:eastAsia="MS Mincho" w:hAnsiTheme="minorHAnsi" w:cstheme="minorHAnsi"/>
          <w:sz w:val="22"/>
          <w:szCs w:val="22"/>
          <w:lang w:eastAsia="ja-JP"/>
        </w:rPr>
        <w:t>13</w:t>
      </w:r>
      <w:r w:rsidRPr="00015F98">
        <w:rPr>
          <w:rFonts w:asciiTheme="minorHAnsi" w:eastAsia="MS Mincho" w:hAnsiTheme="minorHAnsi" w:cstheme="minorHAnsi"/>
          <w:sz w:val="22"/>
          <w:szCs w:val="22"/>
          <w:lang w:eastAsia="ja-JP"/>
        </w:rPr>
        <w:t xml:space="preserve">, </w:t>
      </w:r>
      <w:ins w:id="11" w:author="清水 宣維(SHIMIZU Nobushige)" w:date="2025-06-24T14:05:00Z">
        <w:r w:rsidR="00026D22" w:rsidRPr="00015F98">
          <w:rPr>
            <w:rFonts w:asciiTheme="minorHAnsi" w:eastAsia="MS Mincho" w:hAnsiTheme="minorHAnsi" w:cstheme="minorHAnsi"/>
            <w:sz w:val="22"/>
            <w:szCs w:val="22"/>
            <w:lang w:eastAsia="ja-JP"/>
          </w:rPr>
          <w:t>[</w:t>
        </w:r>
      </w:ins>
      <w:r w:rsidRPr="00015F98">
        <w:rPr>
          <w:rFonts w:asciiTheme="minorHAnsi" w:eastAsia="MS Mincho" w:hAnsiTheme="minorHAnsi" w:cstheme="minorHAnsi"/>
          <w:sz w:val="22"/>
          <w:szCs w:val="22"/>
          <w:lang w:eastAsia="ja-JP"/>
        </w:rPr>
        <w:t>a doubt arises</w:t>
      </w:r>
      <w:ins w:id="12" w:author="清水 宣維(SHIMIZU Nobushige)" w:date="2025-06-24T14:05:00Z">
        <w:r w:rsidR="00026D22" w:rsidRPr="00015F98">
          <w:rPr>
            <w:rFonts w:asciiTheme="minorHAnsi" w:eastAsia="MS Mincho" w:hAnsiTheme="minorHAnsi" w:cstheme="minorHAnsi"/>
            <w:sz w:val="22"/>
            <w:szCs w:val="22"/>
            <w:lang w:eastAsia="ja-JP"/>
          </w:rPr>
          <w:t>]</w:t>
        </w:r>
      </w:ins>
      <w:r w:rsidR="00873081" w:rsidRPr="00015F98">
        <w:rPr>
          <w:rFonts w:asciiTheme="minorHAnsi" w:eastAsia="MS Mincho" w:hAnsiTheme="minorHAnsi" w:cstheme="minorHAnsi"/>
          <w:sz w:val="22"/>
          <w:szCs w:val="22"/>
          <w:lang w:eastAsia="ja-JP"/>
        </w:rPr>
        <w:t xml:space="preserve"> </w:t>
      </w:r>
      <w:ins w:id="13" w:author="清水 宣維(SHIMIZU Nobushige)" w:date="2025-06-24T14:05:00Z">
        <w:r w:rsidR="00026D22" w:rsidRPr="00015F98">
          <w:rPr>
            <w:rFonts w:asciiTheme="minorHAnsi" w:eastAsia="MS Mincho" w:hAnsiTheme="minorHAnsi" w:cstheme="minorHAnsi"/>
            <w:sz w:val="22"/>
            <w:szCs w:val="22"/>
            <w:lang w:eastAsia="ja-JP"/>
          </w:rPr>
          <w:t>[question arise]</w:t>
        </w:r>
      </w:ins>
      <w:r w:rsidR="00015F98">
        <w:rPr>
          <w:rStyle w:val="FootnoteReference"/>
          <w:rFonts w:asciiTheme="minorHAnsi" w:eastAsia="MS Mincho" w:hAnsiTheme="minorHAnsi"/>
          <w:sz w:val="22"/>
          <w:szCs w:val="22"/>
          <w:lang w:eastAsia="ja-JP"/>
        </w:rPr>
        <w:footnoteReference w:id="3"/>
      </w:r>
      <w:r w:rsidRPr="00015F98">
        <w:rPr>
          <w:rFonts w:asciiTheme="minorHAnsi" w:eastAsia="MS Mincho" w:hAnsiTheme="minorHAnsi" w:cstheme="minorHAnsi"/>
          <w:sz w:val="22"/>
          <w:szCs w:val="22"/>
          <w:lang w:eastAsia="ja-JP"/>
        </w:rPr>
        <w:t xml:space="preserve"> regarding the information contained in an ePBCD or </w:t>
      </w:r>
      <w:proofErr w:type="spellStart"/>
      <w:r w:rsidRPr="00015F98">
        <w:rPr>
          <w:rFonts w:asciiTheme="minorHAnsi" w:eastAsia="MS Mincho" w:hAnsiTheme="minorHAnsi" w:cstheme="minorHAnsi"/>
          <w:sz w:val="22"/>
          <w:szCs w:val="22"/>
          <w:lang w:eastAsia="ja-JP"/>
        </w:rPr>
        <w:t>ePBRC</w:t>
      </w:r>
      <w:proofErr w:type="spellEnd"/>
      <w:r w:rsidRPr="00015F98">
        <w:rPr>
          <w:rFonts w:asciiTheme="minorHAnsi" w:eastAsia="MS Mincho" w:hAnsiTheme="minorHAnsi" w:cstheme="minorHAnsi"/>
          <w:sz w:val="22"/>
          <w:szCs w:val="22"/>
          <w:lang w:eastAsia="ja-JP"/>
        </w:rPr>
        <w:t xml:space="preserve">, the final importing CCM/CPC and the CCM/CPC whose competent authorities validated the ePBCD(s) or </w:t>
      </w:r>
      <w:proofErr w:type="spellStart"/>
      <w:r w:rsidRPr="00015F98">
        <w:rPr>
          <w:rFonts w:asciiTheme="minorHAnsi" w:eastAsia="MS Mincho" w:hAnsiTheme="minorHAnsi" w:cstheme="minorHAnsi"/>
          <w:sz w:val="22"/>
          <w:szCs w:val="22"/>
          <w:lang w:eastAsia="ja-JP"/>
        </w:rPr>
        <w:t>ePBRC</w:t>
      </w:r>
      <w:proofErr w:type="spellEnd"/>
      <w:r w:rsidRPr="00015F98">
        <w:rPr>
          <w:rFonts w:asciiTheme="minorHAnsi" w:eastAsia="MS Mincho" w:hAnsiTheme="minorHAnsi" w:cstheme="minorHAnsi"/>
          <w:sz w:val="22"/>
          <w:szCs w:val="22"/>
          <w:lang w:eastAsia="ja-JP"/>
        </w:rPr>
        <w:t>(s) shall cooperate to resolve such doubts.</w:t>
      </w:r>
    </w:p>
    <w:p w14:paraId="64F9D3FB" w14:textId="77777777" w:rsidR="00283814" w:rsidRPr="00015F98" w:rsidRDefault="00283814" w:rsidP="00015F98">
      <w:pPr>
        <w:pStyle w:val="ListParagraph"/>
        <w:adjustRightInd w:val="0"/>
        <w:snapToGrid w:val="0"/>
        <w:ind w:left="440" w:firstLine="0"/>
        <w:jc w:val="left"/>
        <w:rPr>
          <w:rFonts w:asciiTheme="minorHAnsi" w:eastAsia="MS Mincho" w:hAnsiTheme="minorHAnsi" w:cstheme="minorHAnsi"/>
          <w:sz w:val="22"/>
          <w:szCs w:val="22"/>
          <w:lang w:eastAsia="ja-JP"/>
        </w:rPr>
      </w:pPr>
    </w:p>
    <w:p w14:paraId="0E5E6772" w14:textId="7DF81876" w:rsidR="00F175A0" w:rsidRPr="00015F98" w:rsidRDefault="00F175A0" w:rsidP="00015F98">
      <w:pPr>
        <w:pStyle w:val="ListParagraph"/>
        <w:numPr>
          <w:ilvl w:val="0"/>
          <w:numId w:val="3"/>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If a CCM/CPC involved in export, import or re-export of PBF identifies a consignment in violation of paragraph 4, it shall notify the findings to the </w:t>
      </w:r>
      <w:ins w:id="14" w:author="清水 宣維(SHIMIZU Nobushige)" w:date="2025-06-24T14:05:00Z">
        <w:r w:rsidR="00026D22" w:rsidRPr="00015F98">
          <w:rPr>
            <w:rFonts w:asciiTheme="minorHAnsi" w:eastAsia="MS Mincho" w:hAnsiTheme="minorHAnsi" w:cstheme="minorHAnsi"/>
            <w:sz w:val="22"/>
            <w:szCs w:val="22"/>
            <w:lang w:eastAsia="ja-JP"/>
          </w:rPr>
          <w:t>[</w:t>
        </w:r>
      </w:ins>
      <w:r w:rsidRPr="00015F98">
        <w:rPr>
          <w:rFonts w:asciiTheme="minorHAnsi" w:eastAsia="MS Mincho" w:hAnsiTheme="minorHAnsi" w:cstheme="minorHAnsi"/>
          <w:sz w:val="22"/>
          <w:szCs w:val="22"/>
          <w:lang w:eastAsia="ja-JP"/>
        </w:rPr>
        <w:t>Secretariat</w:t>
      </w:r>
      <w:ins w:id="15" w:author="清水 宣維(SHIMIZU Nobushige)" w:date="2025-06-24T14:05:00Z">
        <w:r w:rsidR="00026D22" w:rsidRPr="00015F98">
          <w:rPr>
            <w:rFonts w:asciiTheme="minorHAnsi" w:eastAsia="MS Mincho" w:hAnsiTheme="minorHAnsi" w:cstheme="minorHAnsi"/>
            <w:sz w:val="22"/>
            <w:szCs w:val="22"/>
            <w:lang w:eastAsia="ja-JP"/>
          </w:rPr>
          <w:t>]</w:t>
        </w:r>
      </w:ins>
      <w:r w:rsidR="00015F98">
        <w:rPr>
          <w:rStyle w:val="FootnoteReference"/>
          <w:rFonts w:asciiTheme="minorHAnsi" w:eastAsia="MS Mincho" w:hAnsiTheme="minorHAnsi"/>
          <w:sz w:val="22"/>
          <w:szCs w:val="22"/>
          <w:lang w:eastAsia="ja-JP"/>
        </w:rPr>
        <w:footnoteReference w:id="4"/>
      </w:r>
      <w:r w:rsidRPr="00015F98">
        <w:rPr>
          <w:rFonts w:asciiTheme="minorHAnsi" w:eastAsia="MS Mincho" w:hAnsiTheme="minorHAnsi" w:cstheme="minorHAnsi"/>
          <w:sz w:val="22"/>
          <w:szCs w:val="22"/>
          <w:lang w:eastAsia="ja-JP"/>
        </w:rPr>
        <w:t>, the export CCM/CPC, re-export CCM/CPC and, where known, the flag CCM/CPC.</w:t>
      </w:r>
    </w:p>
    <w:p w14:paraId="203F9AC0" w14:textId="77777777" w:rsidR="00283814" w:rsidRPr="00015F98" w:rsidRDefault="00283814" w:rsidP="00015F98">
      <w:pPr>
        <w:pStyle w:val="ListParagraph"/>
        <w:adjustRightInd w:val="0"/>
        <w:snapToGrid w:val="0"/>
        <w:ind w:left="440" w:firstLine="0"/>
        <w:rPr>
          <w:rFonts w:asciiTheme="minorHAnsi" w:eastAsia="MS Mincho" w:hAnsiTheme="minorHAnsi" w:cstheme="minorHAnsi"/>
          <w:sz w:val="22"/>
          <w:szCs w:val="22"/>
          <w:lang w:eastAsia="ja-JP"/>
        </w:rPr>
      </w:pPr>
    </w:p>
    <w:p w14:paraId="43207AF6" w14:textId="12E0D406" w:rsidR="00283814" w:rsidRPr="00015F98" w:rsidRDefault="00F175A0" w:rsidP="00015F98">
      <w:pPr>
        <w:pStyle w:val="ListParagraph"/>
        <w:numPr>
          <w:ilvl w:val="0"/>
          <w:numId w:val="3"/>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Pending the examinations or verifications under paragraph </w:t>
      </w:r>
      <w:r w:rsidR="006E70D7" w:rsidRPr="00015F98">
        <w:rPr>
          <w:rFonts w:asciiTheme="minorHAnsi" w:eastAsia="MS Mincho" w:hAnsiTheme="minorHAnsi" w:cstheme="minorHAnsi"/>
          <w:sz w:val="22"/>
          <w:szCs w:val="22"/>
          <w:lang w:eastAsia="ja-JP"/>
        </w:rPr>
        <w:t>13</w:t>
      </w:r>
      <w:r w:rsidRPr="00015F98">
        <w:rPr>
          <w:rFonts w:asciiTheme="minorHAnsi" w:eastAsia="MS Mincho" w:hAnsiTheme="minorHAnsi" w:cstheme="minorHAnsi"/>
          <w:sz w:val="22"/>
          <w:szCs w:val="22"/>
          <w:lang w:eastAsia="ja-JP"/>
        </w:rPr>
        <w:t xml:space="preserve"> to confirm compliance of PBF consignment with the requirements in </w:t>
      </w:r>
      <w:r w:rsidR="00ED0E8F" w:rsidRPr="00015F98">
        <w:rPr>
          <w:rFonts w:asciiTheme="minorHAnsi" w:eastAsia="MS Mincho" w:hAnsiTheme="minorHAnsi" w:cstheme="minorHAnsi"/>
          <w:sz w:val="22"/>
          <w:szCs w:val="22"/>
          <w:lang w:eastAsia="ja-JP"/>
        </w:rPr>
        <w:t>this CMM/Resolution</w:t>
      </w:r>
      <w:r w:rsidRPr="00015F98">
        <w:rPr>
          <w:rFonts w:asciiTheme="minorHAnsi" w:eastAsia="MS Mincho" w:hAnsiTheme="minorHAnsi" w:cstheme="minorHAnsi"/>
          <w:sz w:val="22"/>
          <w:szCs w:val="22"/>
          <w:lang w:eastAsia="ja-JP"/>
        </w:rPr>
        <w:t xml:space="preserve"> and any other relevant CCMs/Resolutions, the CCMs/CPCs shall not grant its release for export, import and re-export</w:t>
      </w:r>
      <w:r w:rsidR="005878CF" w:rsidRPr="00015F98">
        <w:rPr>
          <w:rFonts w:asciiTheme="minorHAnsi" w:eastAsia="MS Mincho" w:hAnsiTheme="minorHAnsi" w:cstheme="minorHAnsi"/>
          <w:sz w:val="22"/>
          <w:szCs w:val="22"/>
          <w:lang w:eastAsia="ja-JP"/>
        </w:rPr>
        <w:t>.</w:t>
      </w:r>
    </w:p>
    <w:p w14:paraId="501A0695" w14:textId="77777777" w:rsidR="00283814" w:rsidRPr="00015F98" w:rsidRDefault="00283814" w:rsidP="00015F98">
      <w:pPr>
        <w:widowControl w:val="0"/>
        <w:autoSpaceDE w:val="0"/>
        <w:autoSpaceDN w:val="0"/>
        <w:adjustRightInd w:val="0"/>
        <w:snapToGrid w:val="0"/>
        <w:ind w:left="0" w:firstLine="0"/>
        <w:rPr>
          <w:rFonts w:asciiTheme="minorHAnsi" w:eastAsia="MS Mincho" w:hAnsiTheme="minorHAnsi" w:cstheme="minorHAnsi"/>
          <w:bCs/>
          <w:sz w:val="22"/>
          <w:szCs w:val="22"/>
          <w:lang w:eastAsia="ja-JP"/>
        </w:rPr>
      </w:pPr>
    </w:p>
    <w:p w14:paraId="117B6C75" w14:textId="5632B82E" w:rsidR="00283814" w:rsidRPr="00015F98" w:rsidRDefault="009F4495" w:rsidP="00015F98">
      <w:pPr>
        <w:pStyle w:val="ListParagraph"/>
        <w:numPr>
          <w:ilvl w:val="0"/>
          <w:numId w:val="3"/>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Where a CCM/CPC, </w:t>
      </w:r>
      <w:proofErr w:type="gramStart"/>
      <w:r w:rsidRPr="00015F98">
        <w:rPr>
          <w:rFonts w:asciiTheme="minorHAnsi" w:eastAsia="MS Mincho" w:hAnsiTheme="minorHAnsi" w:cstheme="minorHAnsi"/>
          <w:sz w:val="22"/>
          <w:szCs w:val="22"/>
          <w:lang w:eastAsia="ja-JP"/>
        </w:rPr>
        <w:t>as a result of</w:t>
      </w:r>
      <w:proofErr w:type="gramEnd"/>
      <w:r w:rsidRPr="00015F98">
        <w:rPr>
          <w:rFonts w:asciiTheme="minorHAnsi" w:eastAsia="MS Mincho" w:hAnsiTheme="minorHAnsi" w:cstheme="minorHAnsi"/>
          <w:sz w:val="22"/>
          <w:szCs w:val="22"/>
          <w:lang w:eastAsia="ja-JP"/>
        </w:rPr>
        <w:t xml:space="preserve"> examinations or verifications under paragraph </w:t>
      </w:r>
      <w:r w:rsidR="00AB0AA3" w:rsidRPr="00015F98">
        <w:rPr>
          <w:rFonts w:asciiTheme="minorHAnsi" w:eastAsia="MS Mincho" w:hAnsiTheme="minorHAnsi" w:cstheme="minorHAnsi"/>
          <w:sz w:val="22"/>
          <w:szCs w:val="22"/>
          <w:lang w:eastAsia="ja-JP"/>
        </w:rPr>
        <w:t>13</w:t>
      </w:r>
      <w:r w:rsidRPr="00015F98">
        <w:rPr>
          <w:rFonts w:asciiTheme="minorHAnsi" w:eastAsia="MS Mincho" w:hAnsiTheme="minorHAnsi" w:cstheme="minorHAnsi"/>
          <w:sz w:val="22"/>
          <w:szCs w:val="22"/>
          <w:lang w:eastAsia="ja-JP"/>
        </w:rPr>
        <w:t xml:space="preserve"> and in cooperation with the validating authorities concerned, determines that an ePBCD or </w:t>
      </w:r>
      <w:proofErr w:type="spellStart"/>
      <w:r w:rsidRPr="00015F98">
        <w:rPr>
          <w:rFonts w:asciiTheme="minorHAnsi" w:eastAsia="MS Mincho" w:hAnsiTheme="minorHAnsi" w:cstheme="minorHAnsi"/>
          <w:sz w:val="22"/>
          <w:szCs w:val="22"/>
          <w:lang w:eastAsia="ja-JP"/>
        </w:rPr>
        <w:t>ePBRC</w:t>
      </w:r>
      <w:proofErr w:type="spellEnd"/>
      <w:r w:rsidRPr="00015F98">
        <w:rPr>
          <w:rFonts w:asciiTheme="minorHAnsi" w:eastAsia="MS Mincho" w:hAnsiTheme="minorHAnsi" w:cstheme="minorHAnsi"/>
          <w:sz w:val="22"/>
          <w:szCs w:val="22"/>
          <w:lang w:eastAsia="ja-JP"/>
        </w:rPr>
        <w:t xml:space="preserve"> is invalid, import, export and re-export of the PBF consignment shall be prohibited. </w:t>
      </w:r>
    </w:p>
    <w:p w14:paraId="46FC6E50" w14:textId="77777777" w:rsidR="00283814" w:rsidRPr="00015F98" w:rsidRDefault="00283814" w:rsidP="00015F98">
      <w:pPr>
        <w:widowControl w:val="0"/>
        <w:autoSpaceDE w:val="0"/>
        <w:autoSpaceDN w:val="0"/>
        <w:adjustRightInd w:val="0"/>
        <w:snapToGrid w:val="0"/>
        <w:ind w:left="0" w:firstLine="0"/>
        <w:rPr>
          <w:rFonts w:asciiTheme="minorHAnsi" w:eastAsia="MS Mincho" w:hAnsiTheme="minorHAnsi" w:cstheme="minorHAnsi"/>
          <w:bCs/>
          <w:sz w:val="22"/>
          <w:szCs w:val="22"/>
          <w:lang w:eastAsia="ja-JP"/>
        </w:rPr>
      </w:pPr>
    </w:p>
    <w:p w14:paraId="5D20DA89" w14:textId="72D099EB" w:rsidR="00283814" w:rsidRPr="00015F98" w:rsidRDefault="009F4495" w:rsidP="00015F98">
      <w:pPr>
        <w:adjustRightInd w:val="0"/>
        <w:snapToGrid w:val="0"/>
        <w:ind w:left="0" w:firstLine="0"/>
        <w:jc w:val="left"/>
        <w:rPr>
          <w:rFonts w:asciiTheme="minorHAnsi" w:eastAsia="MS Mincho" w:hAnsiTheme="minorHAnsi" w:cstheme="minorHAnsi"/>
          <w:b/>
          <w:bCs/>
          <w:sz w:val="22"/>
          <w:szCs w:val="22"/>
          <w:lang w:eastAsia="ja-JP"/>
        </w:rPr>
      </w:pPr>
      <w:r w:rsidRPr="00015F98">
        <w:rPr>
          <w:rFonts w:asciiTheme="minorHAnsi" w:eastAsia="MS Mincho" w:hAnsiTheme="minorHAnsi" w:cstheme="minorHAnsi"/>
          <w:b/>
          <w:bCs/>
          <w:sz w:val="22"/>
          <w:szCs w:val="22"/>
          <w:lang w:eastAsia="ja-JP"/>
        </w:rPr>
        <w:t xml:space="preserve">Part </w:t>
      </w:r>
      <w:r w:rsidR="00B87350" w:rsidRPr="00015F98">
        <w:rPr>
          <w:rFonts w:asciiTheme="minorHAnsi" w:eastAsia="MS Mincho" w:hAnsiTheme="minorHAnsi" w:cstheme="minorHAnsi"/>
          <w:b/>
          <w:bCs/>
          <w:sz w:val="22"/>
          <w:szCs w:val="22"/>
          <w:lang w:eastAsia="ja-JP"/>
        </w:rPr>
        <w:t>VI</w:t>
      </w:r>
      <w:r w:rsidRPr="00015F98">
        <w:rPr>
          <w:rFonts w:asciiTheme="minorHAnsi" w:eastAsia="MS Mincho" w:hAnsiTheme="minorHAnsi" w:cstheme="minorHAnsi"/>
          <w:b/>
          <w:bCs/>
          <w:sz w:val="22"/>
          <w:szCs w:val="22"/>
          <w:lang w:eastAsia="ja-JP"/>
        </w:rPr>
        <w:t>: Communication</w:t>
      </w:r>
    </w:p>
    <w:p w14:paraId="506CB40D" w14:textId="77777777" w:rsidR="00283814" w:rsidRPr="00015F98" w:rsidRDefault="00283814" w:rsidP="00015F98">
      <w:pPr>
        <w:adjustRightInd w:val="0"/>
        <w:snapToGrid w:val="0"/>
        <w:ind w:left="0" w:firstLine="0"/>
        <w:jc w:val="left"/>
        <w:rPr>
          <w:rFonts w:asciiTheme="minorHAnsi" w:eastAsia="MS Mincho" w:hAnsiTheme="minorHAnsi" w:cstheme="minorHAnsi"/>
          <w:b/>
          <w:bCs/>
          <w:sz w:val="22"/>
          <w:szCs w:val="22"/>
          <w:lang w:eastAsia="ja-JP"/>
        </w:rPr>
      </w:pPr>
    </w:p>
    <w:p w14:paraId="341B24A1" w14:textId="47ADCB13" w:rsidR="00101846" w:rsidRPr="00015F98" w:rsidRDefault="009F4495" w:rsidP="00015F98">
      <w:pPr>
        <w:pStyle w:val="ListParagraph"/>
        <w:numPr>
          <w:ilvl w:val="0"/>
          <w:numId w:val="3"/>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Each CCM/CPC shall notify the Secretariat </w:t>
      </w:r>
      <w:r w:rsidR="00F95348" w:rsidRPr="00015F98">
        <w:rPr>
          <w:rFonts w:asciiTheme="minorHAnsi" w:eastAsia="MS Mincho" w:hAnsiTheme="minorHAnsi" w:cstheme="minorHAnsi"/>
          <w:sz w:val="22"/>
          <w:szCs w:val="22"/>
          <w:lang w:eastAsia="ja-JP"/>
        </w:rPr>
        <w:t xml:space="preserve">of </w:t>
      </w:r>
      <w:r w:rsidRPr="00015F98">
        <w:rPr>
          <w:rFonts w:asciiTheme="minorHAnsi" w:eastAsia="MS Mincho" w:hAnsiTheme="minorHAnsi" w:cstheme="minorHAnsi"/>
          <w:sz w:val="22"/>
          <w:szCs w:val="22"/>
          <w:lang w:eastAsia="ja-JP"/>
        </w:rPr>
        <w:t>the name</w:t>
      </w:r>
      <w:r w:rsidR="00751955" w:rsidRPr="00015F98">
        <w:rPr>
          <w:rFonts w:asciiTheme="minorHAnsi" w:eastAsia="MS Mincho" w:hAnsiTheme="minorHAnsi" w:cstheme="minorHAnsi"/>
          <w:sz w:val="22"/>
          <w:szCs w:val="22"/>
          <w:lang w:eastAsia="ja-JP"/>
        </w:rPr>
        <w:t>, title, organization</w:t>
      </w:r>
      <w:r w:rsidRPr="00015F98">
        <w:rPr>
          <w:rFonts w:asciiTheme="minorHAnsi" w:eastAsia="MS Mincho" w:hAnsiTheme="minorHAnsi" w:cstheme="minorHAnsi"/>
          <w:sz w:val="22"/>
          <w:szCs w:val="22"/>
          <w:lang w:eastAsia="ja-JP"/>
        </w:rPr>
        <w:t xml:space="preserve"> and address of </w:t>
      </w:r>
      <w:r w:rsidR="00532D75" w:rsidRPr="00015F98">
        <w:rPr>
          <w:rFonts w:asciiTheme="minorHAnsi" w:eastAsia="MS Mincho" w:hAnsiTheme="minorHAnsi" w:cstheme="minorHAnsi"/>
          <w:sz w:val="22"/>
          <w:szCs w:val="22"/>
          <w:lang w:eastAsia="ja-JP"/>
        </w:rPr>
        <w:t xml:space="preserve">the </w:t>
      </w:r>
      <w:r w:rsidR="00751955" w:rsidRPr="00015F98">
        <w:rPr>
          <w:rFonts w:asciiTheme="minorHAnsi" w:eastAsia="MS Mincho" w:hAnsiTheme="minorHAnsi" w:cstheme="minorHAnsi"/>
          <w:sz w:val="22"/>
          <w:szCs w:val="22"/>
          <w:lang w:eastAsia="ja-JP"/>
        </w:rPr>
        <w:t xml:space="preserve">government officials or other authorized individuals specified in paragraph </w:t>
      </w:r>
      <w:r w:rsidR="00FE689A" w:rsidRPr="00015F98">
        <w:rPr>
          <w:rFonts w:asciiTheme="minorHAnsi" w:eastAsia="MS Mincho" w:hAnsiTheme="minorHAnsi" w:cstheme="minorHAnsi"/>
          <w:sz w:val="22"/>
          <w:szCs w:val="22"/>
          <w:lang w:eastAsia="ja-JP"/>
        </w:rPr>
        <w:t>9</w:t>
      </w:r>
      <w:r w:rsidR="00751955" w:rsidRPr="00015F98">
        <w:rPr>
          <w:rFonts w:asciiTheme="minorHAnsi" w:eastAsia="MS Mincho" w:hAnsiTheme="minorHAnsi" w:cstheme="minorHAnsi"/>
          <w:sz w:val="22"/>
          <w:szCs w:val="22"/>
          <w:lang w:eastAsia="ja-JP"/>
        </w:rPr>
        <w:t>(1),</w:t>
      </w:r>
      <w:r w:rsidR="00101846" w:rsidRPr="00015F98">
        <w:rPr>
          <w:rFonts w:asciiTheme="minorHAnsi" w:eastAsia="MS Mincho" w:hAnsiTheme="minorHAnsi" w:cstheme="minorHAnsi"/>
          <w:sz w:val="22"/>
          <w:szCs w:val="22"/>
          <w:lang w:eastAsia="ja-JP"/>
        </w:rPr>
        <w:t xml:space="preserve"> and the</w:t>
      </w:r>
      <w:r w:rsidR="00751955" w:rsidRPr="00015F98">
        <w:rPr>
          <w:rFonts w:asciiTheme="minorHAnsi" w:eastAsia="MS Mincho" w:hAnsiTheme="minorHAnsi" w:cstheme="minorHAnsi"/>
          <w:sz w:val="22"/>
          <w:szCs w:val="22"/>
          <w:lang w:eastAsia="ja-JP"/>
        </w:rPr>
        <w:t xml:space="preserve"> name and </w:t>
      </w:r>
      <w:r w:rsidR="00101846" w:rsidRPr="00015F98">
        <w:rPr>
          <w:rFonts w:asciiTheme="minorHAnsi" w:eastAsia="MS Mincho" w:hAnsiTheme="minorHAnsi" w:cstheme="minorHAnsi"/>
          <w:sz w:val="22"/>
          <w:szCs w:val="22"/>
          <w:lang w:eastAsia="ja-JP"/>
        </w:rPr>
        <w:t xml:space="preserve">address of </w:t>
      </w:r>
      <w:r w:rsidR="00D863A1" w:rsidRPr="00015F98">
        <w:rPr>
          <w:rFonts w:asciiTheme="minorHAnsi" w:eastAsia="MS Mincho" w:hAnsiTheme="minorHAnsi" w:cstheme="minorHAnsi"/>
          <w:sz w:val="22"/>
          <w:szCs w:val="22"/>
          <w:lang w:eastAsia="ja-JP"/>
        </w:rPr>
        <w:t xml:space="preserve">the </w:t>
      </w:r>
      <w:r w:rsidR="00101846" w:rsidRPr="00015F98">
        <w:rPr>
          <w:rFonts w:asciiTheme="minorHAnsi" w:eastAsia="MS Mincho" w:hAnsiTheme="minorHAnsi" w:cstheme="minorHAnsi"/>
          <w:sz w:val="22"/>
          <w:szCs w:val="22"/>
          <w:lang w:eastAsia="ja-JP"/>
        </w:rPr>
        <w:t>other authorized institutions specified in the same</w:t>
      </w:r>
      <w:r w:rsidR="00543B70" w:rsidRPr="00015F98">
        <w:rPr>
          <w:rFonts w:asciiTheme="minorHAnsi" w:eastAsia="MS Mincho" w:hAnsiTheme="minorHAnsi" w:cstheme="minorHAnsi"/>
          <w:sz w:val="22"/>
          <w:szCs w:val="22"/>
          <w:lang w:eastAsia="ja-JP"/>
        </w:rPr>
        <w:t xml:space="preserve"> </w:t>
      </w:r>
      <w:r w:rsidR="00101846" w:rsidRPr="00015F98">
        <w:rPr>
          <w:rFonts w:asciiTheme="minorHAnsi" w:eastAsia="MS Mincho" w:hAnsiTheme="minorHAnsi" w:cstheme="minorHAnsi"/>
          <w:sz w:val="22"/>
          <w:szCs w:val="22"/>
          <w:lang w:eastAsia="ja-JP"/>
        </w:rPr>
        <w:t xml:space="preserve">paragraph and, where appropriate, the name and </w:t>
      </w:r>
      <w:r w:rsidR="00751955" w:rsidRPr="00015F98">
        <w:rPr>
          <w:rFonts w:asciiTheme="minorHAnsi" w:eastAsia="MS Mincho" w:hAnsiTheme="minorHAnsi" w:cstheme="minorHAnsi"/>
          <w:sz w:val="22"/>
          <w:szCs w:val="22"/>
          <w:lang w:eastAsia="ja-JP"/>
        </w:rPr>
        <w:t xml:space="preserve">title of the officials who are individually empowered within </w:t>
      </w:r>
      <w:r w:rsidR="00101846" w:rsidRPr="00015F98">
        <w:rPr>
          <w:rFonts w:asciiTheme="minorHAnsi" w:eastAsia="MS Mincho" w:hAnsiTheme="minorHAnsi" w:cstheme="minorHAnsi"/>
          <w:sz w:val="22"/>
          <w:szCs w:val="22"/>
          <w:lang w:eastAsia="ja-JP"/>
        </w:rPr>
        <w:t>those</w:t>
      </w:r>
      <w:r w:rsidR="00751955" w:rsidRPr="00015F98">
        <w:rPr>
          <w:rFonts w:asciiTheme="minorHAnsi" w:eastAsia="MS Mincho" w:hAnsiTheme="minorHAnsi" w:cstheme="minorHAnsi"/>
          <w:sz w:val="22"/>
          <w:szCs w:val="22"/>
          <w:lang w:eastAsia="ja-JP"/>
        </w:rPr>
        <w:t xml:space="preserve"> institutions.</w:t>
      </w:r>
      <w:r w:rsidRPr="00015F98">
        <w:rPr>
          <w:rFonts w:asciiTheme="minorHAnsi" w:eastAsia="MS Mincho" w:hAnsiTheme="minorHAnsi" w:cstheme="minorHAnsi"/>
          <w:sz w:val="22"/>
          <w:szCs w:val="22"/>
          <w:lang w:eastAsia="ja-JP"/>
        </w:rPr>
        <w:t xml:space="preserve"> </w:t>
      </w:r>
      <w:r w:rsidR="00101846" w:rsidRPr="00015F98">
        <w:rPr>
          <w:rFonts w:asciiTheme="minorHAnsi" w:eastAsia="MS Mincho" w:hAnsiTheme="minorHAnsi" w:cstheme="minorHAnsi"/>
          <w:sz w:val="22"/>
          <w:szCs w:val="22"/>
          <w:lang w:eastAsia="ja-JP"/>
        </w:rPr>
        <w:t xml:space="preserve">This notification shall indicate the date at which the authorization comes into force. Any changes </w:t>
      </w:r>
      <w:r w:rsidR="00522611" w:rsidRPr="00015F98">
        <w:rPr>
          <w:rFonts w:asciiTheme="minorHAnsi" w:eastAsia="MS Mincho" w:hAnsiTheme="minorHAnsi" w:cstheme="minorHAnsi"/>
          <w:sz w:val="22"/>
          <w:szCs w:val="22"/>
          <w:lang w:eastAsia="ja-JP"/>
        </w:rPr>
        <w:t>to</w:t>
      </w:r>
      <w:r w:rsidR="00101846" w:rsidRPr="00015F98">
        <w:rPr>
          <w:rFonts w:asciiTheme="minorHAnsi" w:eastAsia="MS Mincho" w:hAnsiTheme="minorHAnsi" w:cstheme="minorHAnsi"/>
          <w:sz w:val="22"/>
          <w:szCs w:val="22"/>
          <w:lang w:eastAsia="ja-JP"/>
        </w:rPr>
        <w:t xml:space="preserve"> the </w:t>
      </w:r>
      <w:r w:rsidR="00F95348" w:rsidRPr="00015F98">
        <w:rPr>
          <w:rFonts w:asciiTheme="minorHAnsi" w:eastAsia="MS Mincho" w:hAnsiTheme="minorHAnsi" w:cstheme="minorHAnsi"/>
          <w:sz w:val="22"/>
          <w:szCs w:val="22"/>
          <w:lang w:eastAsia="ja-JP"/>
        </w:rPr>
        <w:t xml:space="preserve">content of the notification under this paragraph shall be promptly notified </w:t>
      </w:r>
      <w:proofErr w:type="gramStart"/>
      <w:r w:rsidR="00F95348" w:rsidRPr="00015F98">
        <w:rPr>
          <w:rFonts w:asciiTheme="minorHAnsi" w:eastAsia="MS Mincho" w:hAnsiTheme="minorHAnsi" w:cstheme="minorHAnsi"/>
          <w:sz w:val="22"/>
          <w:szCs w:val="22"/>
          <w:lang w:eastAsia="ja-JP"/>
        </w:rPr>
        <w:t>to</w:t>
      </w:r>
      <w:proofErr w:type="gramEnd"/>
      <w:r w:rsidR="00F95348" w:rsidRPr="00015F98">
        <w:rPr>
          <w:rFonts w:asciiTheme="minorHAnsi" w:eastAsia="MS Mincho" w:hAnsiTheme="minorHAnsi" w:cstheme="minorHAnsi"/>
          <w:sz w:val="22"/>
          <w:szCs w:val="22"/>
          <w:lang w:eastAsia="ja-JP"/>
        </w:rPr>
        <w:t xml:space="preserve"> the Secretariat.</w:t>
      </w:r>
    </w:p>
    <w:p w14:paraId="568BB904" w14:textId="77777777" w:rsidR="00283814" w:rsidRPr="00015F98" w:rsidRDefault="00283814" w:rsidP="00015F98">
      <w:pPr>
        <w:adjustRightInd w:val="0"/>
        <w:snapToGrid w:val="0"/>
        <w:ind w:left="0" w:firstLine="0"/>
        <w:rPr>
          <w:rFonts w:asciiTheme="minorHAnsi" w:eastAsia="MS Mincho" w:hAnsiTheme="minorHAnsi" w:cstheme="minorHAnsi"/>
          <w:sz w:val="22"/>
          <w:szCs w:val="22"/>
          <w:lang w:eastAsia="ja-JP"/>
        </w:rPr>
      </w:pPr>
    </w:p>
    <w:p w14:paraId="30890122" w14:textId="2078D5D1" w:rsidR="00F95348" w:rsidRPr="00015F98" w:rsidRDefault="00F95348" w:rsidP="00015F98">
      <w:pPr>
        <w:pStyle w:val="ListParagraph"/>
        <w:numPr>
          <w:ilvl w:val="0"/>
          <w:numId w:val="3"/>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Each CCM/CPC shall notify the Secretariat of the name, address and contact details of the organization that will </w:t>
      </w:r>
      <w:r w:rsidR="00DE00B7" w:rsidRPr="00015F98">
        <w:rPr>
          <w:rFonts w:asciiTheme="minorHAnsi" w:eastAsia="MS Mincho" w:hAnsiTheme="minorHAnsi" w:cstheme="minorHAnsi"/>
          <w:sz w:val="22"/>
          <w:szCs w:val="22"/>
          <w:lang w:eastAsia="ja-JP"/>
        </w:rPr>
        <w:t>serve as</w:t>
      </w:r>
      <w:r w:rsidRPr="00015F98">
        <w:rPr>
          <w:rFonts w:asciiTheme="minorHAnsi" w:eastAsia="MS Mincho" w:hAnsiTheme="minorHAnsi" w:cstheme="minorHAnsi"/>
          <w:sz w:val="22"/>
          <w:szCs w:val="22"/>
          <w:lang w:eastAsia="ja-JP"/>
        </w:rPr>
        <w:t xml:space="preserve"> the point of contact for questions </w:t>
      </w:r>
      <w:r w:rsidR="00F92C6F" w:rsidRPr="00015F98">
        <w:rPr>
          <w:rFonts w:asciiTheme="minorHAnsi" w:eastAsia="MS Mincho" w:hAnsiTheme="minorHAnsi" w:cstheme="minorHAnsi"/>
          <w:sz w:val="22"/>
          <w:szCs w:val="22"/>
          <w:lang w:eastAsia="ja-JP"/>
        </w:rPr>
        <w:t>related to</w:t>
      </w:r>
      <w:r w:rsidRPr="00015F98">
        <w:rPr>
          <w:rFonts w:asciiTheme="minorHAnsi" w:eastAsia="MS Mincho" w:hAnsiTheme="minorHAnsi" w:cstheme="minorHAnsi"/>
          <w:sz w:val="22"/>
          <w:szCs w:val="22"/>
          <w:lang w:eastAsia="ja-JP"/>
        </w:rPr>
        <w:t xml:space="preserve"> </w:t>
      </w:r>
      <w:proofErr w:type="spellStart"/>
      <w:r w:rsidRPr="00015F98">
        <w:rPr>
          <w:rFonts w:asciiTheme="minorHAnsi" w:eastAsia="MS Mincho" w:hAnsiTheme="minorHAnsi" w:cstheme="minorHAnsi"/>
          <w:sz w:val="22"/>
          <w:szCs w:val="22"/>
          <w:lang w:eastAsia="ja-JP"/>
        </w:rPr>
        <w:t>ePBCDs</w:t>
      </w:r>
      <w:proofErr w:type="spellEnd"/>
      <w:r w:rsidRPr="00015F98">
        <w:rPr>
          <w:rFonts w:asciiTheme="minorHAnsi" w:eastAsia="MS Mincho" w:hAnsiTheme="minorHAnsi" w:cstheme="minorHAnsi"/>
          <w:sz w:val="22"/>
          <w:szCs w:val="22"/>
          <w:lang w:eastAsia="ja-JP"/>
        </w:rPr>
        <w:t xml:space="preserve"> or </w:t>
      </w:r>
      <w:proofErr w:type="spellStart"/>
      <w:r w:rsidRPr="00015F98">
        <w:rPr>
          <w:rFonts w:asciiTheme="minorHAnsi" w:eastAsia="MS Mincho" w:hAnsiTheme="minorHAnsi" w:cstheme="minorHAnsi"/>
          <w:sz w:val="22"/>
          <w:szCs w:val="22"/>
          <w:lang w:eastAsia="ja-JP"/>
        </w:rPr>
        <w:t>ePBRCs</w:t>
      </w:r>
      <w:proofErr w:type="spellEnd"/>
      <w:r w:rsidR="00770EE9" w:rsidRPr="00015F98">
        <w:rPr>
          <w:rFonts w:asciiTheme="minorHAnsi" w:eastAsia="MS Mincho" w:hAnsiTheme="minorHAnsi" w:cstheme="minorHAnsi"/>
          <w:sz w:val="22"/>
          <w:szCs w:val="22"/>
          <w:lang w:eastAsia="ja-JP"/>
        </w:rPr>
        <w:t xml:space="preserve"> </w:t>
      </w:r>
      <w:r w:rsidR="008B1848" w:rsidRPr="00015F98">
        <w:rPr>
          <w:rFonts w:asciiTheme="minorHAnsi" w:eastAsia="MS Mincho" w:hAnsiTheme="minorHAnsi" w:cstheme="minorHAnsi"/>
          <w:sz w:val="22"/>
          <w:szCs w:val="22"/>
          <w:lang w:eastAsia="ja-JP"/>
        </w:rPr>
        <w:t xml:space="preserve">concerning </w:t>
      </w:r>
      <w:r w:rsidR="00770EE9" w:rsidRPr="00015F98">
        <w:rPr>
          <w:rFonts w:asciiTheme="minorHAnsi" w:eastAsia="MS Mincho" w:hAnsiTheme="minorHAnsi" w:cstheme="minorHAnsi"/>
          <w:sz w:val="22"/>
          <w:szCs w:val="22"/>
          <w:lang w:eastAsia="ja-JP"/>
        </w:rPr>
        <w:t>the CCM/CPC</w:t>
      </w:r>
      <w:r w:rsidRPr="00015F98">
        <w:rPr>
          <w:rFonts w:asciiTheme="minorHAnsi" w:eastAsia="MS Mincho" w:hAnsiTheme="minorHAnsi" w:cstheme="minorHAnsi"/>
          <w:sz w:val="22"/>
          <w:szCs w:val="22"/>
          <w:lang w:eastAsia="ja-JP"/>
        </w:rPr>
        <w:t xml:space="preserve">. Any changes </w:t>
      </w:r>
      <w:r w:rsidR="00DE00B7" w:rsidRPr="00015F98">
        <w:rPr>
          <w:rFonts w:asciiTheme="minorHAnsi" w:eastAsia="MS Mincho" w:hAnsiTheme="minorHAnsi" w:cstheme="minorHAnsi"/>
          <w:sz w:val="22"/>
          <w:szCs w:val="22"/>
          <w:lang w:eastAsia="ja-JP"/>
        </w:rPr>
        <w:t>to</w:t>
      </w:r>
      <w:r w:rsidRPr="00015F98">
        <w:rPr>
          <w:rFonts w:asciiTheme="minorHAnsi" w:eastAsia="MS Mincho" w:hAnsiTheme="minorHAnsi" w:cstheme="minorHAnsi"/>
          <w:sz w:val="22"/>
          <w:szCs w:val="22"/>
          <w:lang w:eastAsia="ja-JP"/>
        </w:rPr>
        <w:t xml:space="preserve"> the content of the notification under this paragraph shall be promptly notified </w:t>
      </w:r>
      <w:proofErr w:type="gramStart"/>
      <w:r w:rsidRPr="00015F98">
        <w:rPr>
          <w:rFonts w:asciiTheme="minorHAnsi" w:eastAsia="MS Mincho" w:hAnsiTheme="minorHAnsi" w:cstheme="minorHAnsi"/>
          <w:sz w:val="22"/>
          <w:szCs w:val="22"/>
          <w:lang w:eastAsia="ja-JP"/>
        </w:rPr>
        <w:t>to</w:t>
      </w:r>
      <w:proofErr w:type="gramEnd"/>
      <w:r w:rsidRPr="00015F98">
        <w:rPr>
          <w:rFonts w:asciiTheme="minorHAnsi" w:eastAsia="MS Mincho" w:hAnsiTheme="minorHAnsi" w:cstheme="minorHAnsi"/>
          <w:sz w:val="22"/>
          <w:szCs w:val="22"/>
          <w:lang w:eastAsia="ja-JP"/>
        </w:rPr>
        <w:t xml:space="preserve"> the Secretariat.</w:t>
      </w:r>
    </w:p>
    <w:p w14:paraId="0FEE9B94" w14:textId="77777777" w:rsidR="00283814" w:rsidRPr="00015F98" w:rsidRDefault="00283814" w:rsidP="00015F98">
      <w:pPr>
        <w:adjustRightInd w:val="0"/>
        <w:snapToGrid w:val="0"/>
        <w:rPr>
          <w:rFonts w:asciiTheme="minorHAnsi" w:eastAsia="MS Mincho" w:hAnsiTheme="minorHAnsi" w:cstheme="minorHAnsi"/>
          <w:sz w:val="22"/>
          <w:szCs w:val="22"/>
          <w:lang w:eastAsia="ja-JP"/>
        </w:rPr>
      </w:pPr>
    </w:p>
    <w:p w14:paraId="7A1E7008" w14:textId="1B1D77B4" w:rsidR="00B15D75" w:rsidRPr="00015F98" w:rsidRDefault="00B15D75" w:rsidP="00015F98">
      <w:pPr>
        <w:pStyle w:val="ListParagraph"/>
        <w:numPr>
          <w:ilvl w:val="0"/>
          <w:numId w:val="3"/>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All CCMs/CPCs concerned shall, as soon as possible for </w:t>
      </w:r>
      <w:r w:rsidR="00A4794B" w:rsidRPr="00015F98">
        <w:rPr>
          <w:rFonts w:asciiTheme="minorHAnsi" w:eastAsia="MS Mincho" w:hAnsiTheme="minorHAnsi" w:cstheme="minorHAnsi"/>
          <w:sz w:val="22"/>
          <w:szCs w:val="22"/>
          <w:lang w:eastAsia="ja-JP"/>
        </w:rPr>
        <w:t xml:space="preserve">the </w:t>
      </w:r>
      <w:r w:rsidRPr="00015F98">
        <w:rPr>
          <w:rFonts w:asciiTheme="minorHAnsi" w:eastAsia="MS Mincho" w:hAnsiTheme="minorHAnsi" w:cstheme="minorHAnsi"/>
          <w:sz w:val="22"/>
          <w:szCs w:val="22"/>
          <w:lang w:eastAsia="ja-JP"/>
        </w:rPr>
        <w:t xml:space="preserve">ePBCD system implementation, submit to the Secretariat the data necessary to ensure the registration of their users in the ePBCD system. Access to and use of the system cannot be ensured for those who fail to provide and maintain the data required by the ePBCD system. </w:t>
      </w:r>
    </w:p>
    <w:p w14:paraId="7319D5C3" w14:textId="77777777" w:rsidR="00283814" w:rsidRPr="00015F98" w:rsidRDefault="00283814" w:rsidP="00015F98">
      <w:pPr>
        <w:pStyle w:val="ListParagraph"/>
        <w:adjustRightInd w:val="0"/>
        <w:snapToGrid w:val="0"/>
        <w:ind w:left="440" w:firstLine="0"/>
        <w:rPr>
          <w:rFonts w:asciiTheme="minorHAnsi" w:eastAsia="MS Mincho" w:hAnsiTheme="minorHAnsi" w:cstheme="minorHAnsi"/>
          <w:sz w:val="22"/>
          <w:szCs w:val="22"/>
          <w:lang w:eastAsia="ja-JP"/>
        </w:rPr>
      </w:pPr>
    </w:p>
    <w:p w14:paraId="17375EF5" w14:textId="715477BC" w:rsidR="00B15D75" w:rsidRPr="00015F98" w:rsidRDefault="00B15D75" w:rsidP="00015F98">
      <w:pPr>
        <w:pStyle w:val="ListParagraph"/>
        <w:numPr>
          <w:ilvl w:val="0"/>
          <w:numId w:val="3"/>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lastRenderedPageBreak/>
        <w:t xml:space="preserve">The Commission shall request the non-CCMs/non-CPCs that are involved in export, import or re-export of PBF to cooperate with the implementation of the program and to provide to the Commission data obtained </w:t>
      </w:r>
      <w:r w:rsidR="002A0C11" w:rsidRPr="00015F98">
        <w:rPr>
          <w:rFonts w:asciiTheme="minorHAnsi" w:eastAsia="MS Mincho" w:hAnsiTheme="minorHAnsi" w:cstheme="minorHAnsi"/>
          <w:sz w:val="22"/>
          <w:szCs w:val="22"/>
          <w:lang w:eastAsia="ja-JP"/>
        </w:rPr>
        <w:t>from</w:t>
      </w:r>
      <w:r w:rsidRPr="00015F98">
        <w:rPr>
          <w:rFonts w:asciiTheme="minorHAnsi" w:eastAsia="MS Mincho" w:hAnsiTheme="minorHAnsi" w:cstheme="minorHAnsi"/>
          <w:sz w:val="22"/>
          <w:szCs w:val="22"/>
          <w:lang w:eastAsia="ja-JP"/>
        </w:rPr>
        <w:t xml:space="preserve"> such implementation.</w:t>
      </w:r>
    </w:p>
    <w:p w14:paraId="1A086DE2" w14:textId="77777777" w:rsidR="00283814" w:rsidRPr="00015F98" w:rsidRDefault="00283814" w:rsidP="00015F98">
      <w:pPr>
        <w:pStyle w:val="ListParagraph"/>
        <w:adjustRightInd w:val="0"/>
        <w:snapToGrid w:val="0"/>
        <w:ind w:left="440" w:firstLine="0"/>
        <w:rPr>
          <w:rFonts w:asciiTheme="minorHAnsi" w:eastAsia="MS Mincho" w:hAnsiTheme="minorHAnsi" w:cstheme="minorHAnsi"/>
          <w:sz w:val="22"/>
          <w:szCs w:val="22"/>
          <w:lang w:eastAsia="ja-JP"/>
        </w:rPr>
      </w:pPr>
    </w:p>
    <w:p w14:paraId="4C6136E8" w14:textId="3DE8DC1A" w:rsidR="006E266E" w:rsidRPr="00015F98" w:rsidRDefault="006E266E" w:rsidP="00015F98">
      <w:pPr>
        <w:pStyle w:val="ListParagraph"/>
        <w:numPr>
          <w:ilvl w:val="0"/>
          <w:numId w:val="3"/>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Access to the ePBCD system shall be granted to non-CCMs/non-CPCs to facilitate trade of PBF. </w:t>
      </w:r>
      <w:r w:rsidR="00CA552F" w:rsidRPr="00015F98">
        <w:rPr>
          <w:rFonts w:asciiTheme="minorHAnsi" w:eastAsia="MS Mincho" w:hAnsiTheme="minorHAnsi" w:cstheme="minorHAnsi"/>
          <w:sz w:val="22"/>
          <w:szCs w:val="22"/>
          <w:lang w:eastAsia="ja-JP"/>
        </w:rPr>
        <w:t xml:space="preserve">Until such time as the functionality is developed that allows non-CCMs/non-CPCs access to the system, this shall be accomplished through completion by the non-CCMs/non-CPCs of paper PBCD </w:t>
      </w:r>
      <w:r w:rsidR="00DC4C82" w:rsidRPr="00015F98">
        <w:rPr>
          <w:rFonts w:asciiTheme="minorHAnsi" w:eastAsia="MS Mincho" w:hAnsiTheme="minorHAnsi" w:cstheme="minorHAnsi"/>
          <w:sz w:val="22"/>
          <w:szCs w:val="22"/>
          <w:lang w:eastAsia="ja-JP"/>
        </w:rPr>
        <w:t xml:space="preserve">and PBRC </w:t>
      </w:r>
      <w:r w:rsidR="00CA552F" w:rsidRPr="00015F98">
        <w:rPr>
          <w:rFonts w:asciiTheme="minorHAnsi" w:eastAsia="MS Mincho" w:hAnsiTheme="minorHAnsi" w:cstheme="minorHAnsi"/>
          <w:sz w:val="22"/>
          <w:szCs w:val="22"/>
          <w:lang w:eastAsia="ja-JP"/>
        </w:rPr>
        <w:t xml:space="preserve">consistent with the terms of paragraph </w:t>
      </w:r>
      <w:r w:rsidR="00DC4C82" w:rsidRPr="00015F98">
        <w:rPr>
          <w:rFonts w:asciiTheme="minorHAnsi" w:eastAsia="MS Mincho" w:hAnsiTheme="minorHAnsi" w:cstheme="minorHAnsi"/>
          <w:sz w:val="22"/>
          <w:szCs w:val="22"/>
          <w:lang w:eastAsia="ja-JP"/>
        </w:rPr>
        <w:t>5(4)</w:t>
      </w:r>
      <w:r w:rsidR="00CA552F" w:rsidRPr="00015F98">
        <w:rPr>
          <w:rFonts w:asciiTheme="minorHAnsi" w:eastAsia="MS Mincho" w:hAnsiTheme="minorHAnsi" w:cstheme="minorHAnsi"/>
          <w:sz w:val="22"/>
          <w:szCs w:val="22"/>
          <w:lang w:eastAsia="ja-JP"/>
        </w:rPr>
        <w:t xml:space="preserve"> and submission to the Secretariat for entry into the ePBCD system. </w:t>
      </w:r>
      <w:r w:rsidRPr="00015F98">
        <w:rPr>
          <w:rFonts w:asciiTheme="minorHAnsi" w:eastAsia="MS Mincho" w:hAnsiTheme="minorHAnsi" w:cstheme="minorHAnsi"/>
          <w:sz w:val="22"/>
          <w:szCs w:val="22"/>
          <w:lang w:eastAsia="ja-JP"/>
        </w:rPr>
        <w:t xml:space="preserve">The Secretariat shall communicate without delay to those non-CCMs/non-CPCs known to import, export or re-export PBF to make them aware of the ePBCD system and the applicable provisions of </w:t>
      </w:r>
      <w:r w:rsidR="00ED0E8F" w:rsidRPr="00015F98">
        <w:rPr>
          <w:rFonts w:asciiTheme="minorHAnsi" w:eastAsia="MS Mincho" w:hAnsiTheme="minorHAnsi" w:cstheme="minorHAnsi"/>
          <w:sz w:val="22"/>
          <w:szCs w:val="22"/>
          <w:lang w:eastAsia="ja-JP"/>
        </w:rPr>
        <w:t>this CMM/Resolution</w:t>
      </w:r>
      <w:r w:rsidRPr="00015F98">
        <w:rPr>
          <w:rFonts w:asciiTheme="minorHAnsi" w:eastAsia="MS Mincho" w:hAnsiTheme="minorHAnsi" w:cstheme="minorHAnsi"/>
          <w:sz w:val="22"/>
          <w:szCs w:val="22"/>
          <w:lang w:eastAsia="ja-JP"/>
        </w:rPr>
        <w:t>.</w:t>
      </w:r>
    </w:p>
    <w:p w14:paraId="64283937" w14:textId="77777777" w:rsidR="00283814" w:rsidRPr="00015F98" w:rsidRDefault="00283814" w:rsidP="00015F98">
      <w:pPr>
        <w:adjustRightInd w:val="0"/>
        <w:snapToGrid w:val="0"/>
        <w:ind w:left="0" w:firstLine="0"/>
        <w:jc w:val="left"/>
        <w:rPr>
          <w:rFonts w:asciiTheme="minorHAnsi" w:eastAsia="MS Mincho" w:hAnsiTheme="minorHAnsi" w:cstheme="minorHAnsi"/>
          <w:b/>
          <w:bCs/>
          <w:sz w:val="22"/>
          <w:szCs w:val="22"/>
          <w:lang w:eastAsia="ja-JP"/>
        </w:rPr>
      </w:pPr>
    </w:p>
    <w:p w14:paraId="7627E312" w14:textId="50824D59" w:rsidR="00283814" w:rsidRPr="00015F98" w:rsidRDefault="006E266E" w:rsidP="00015F98">
      <w:pPr>
        <w:adjustRightInd w:val="0"/>
        <w:snapToGrid w:val="0"/>
        <w:ind w:left="0" w:firstLine="0"/>
        <w:jc w:val="left"/>
        <w:rPr>
          <w:rFonts w:asciiTheme="minorHAnsi" w:eastAsia="MS Mincho" w:hAnsiTheme="minorHAnsi" w:cstheme="minorHAnsi"/>
          <w:b/>
          <w:bCs/>
          <w:sz w:val="22"/>
          <w:szCs w:val="22"/>
          <w:lang w:eastAsia="ja-JP"/>
        </w:rPr>
      </w:pPr>
      <w:r w:rsidRPr="00015F98">
        <w:rPr>
          <w:rFonts w:asciiTheme="minorHAnsi" w:eastAsia="MS Mincho" w:hAnsiTheme="minorHAnsi" w:cstheme="minorHAnsi"/>
          <w:b/>
          <w:bCs/>
          <w:sz w:val="22"/>
          <w:szCs w:val="22"/>
          <w:lang w:eastAsia="ja-JP"/>
        </w:rPr>
        <w:t xml:space="preserve">Part </w:t>
      </w:r>
      <w:r w:rsidR="00B87350" w:rsidRPr="00015F98">
        <w:rPr>
          <w:rFonts w:asciiTheme="minorHAnsi" w:eastAsia="MS Mincho" w:hAnsiTheme="minorHAnsi" w:cstheme="minorHAnsi"/>
          <w:b/>
          <w:bCs/>
          <w:sz w:val="22"/>
          <w:szCs w:val="22"/>
          <w:lang w:eastAsia="ja-JP"/>
        </w:rPr>
        <w:t>VII</w:t>
      </w:r>
      <w:r w:rsidRPr="00015F98">
        <w:rPr>
          <w:rFonts w:asciiTheme="minorHAnsi" w:eastAsia="MS Mincho" w:hAnsiTheme="minorHAnsi" w:cstheme="minorHAnsi"/>
          <w:b/>
          <w:bCs/>
          <w:sz w:val="22"/>
          <w:szCs w:val="22"/>
          <w:lang w:eastAsia="ja-JP"/>
        </w:rPr>
        <w:t>: Data Sharing and Confidentiality</w:t>
      </w:r>
    </w:p>
    <w:p w14:paraId="733F1F8C" w14:textId="77777777" w:rsidR="00283814" w:rsidRPr="00015F98" w:rsidRDefault="00283814" w:rsidP="00015F98">
      <w:pPr>
        <w:adjustRightInd w:val="0"/>
        <w:snapToGrid w:val="0"/>
        <w:ind w:left="0" w:firstLine="0"/>
        <w:jc w:val="left"/>
        <w:rPr>
          <w:rFonts w:asciiTheme="minorHAnsi" w:eastAsia="MS Mincho" w:hAnsiTheme="minorHAnsi" w:cstheme="minorHAnsi"/>
          <w:b/>
          <w:bCs/>
          <w:sz w:val="22"/>
          <w:szCs w:val="22"/>
          <w:lang w:eastAsia="ja-JP"/>
        </w:rPr>
      </w:pPr>
    </w:p>
    <w:p w14:paraId="1D105BAC" w14:textId="31DE3875" w:rsidR="00660C27" w:rsidRPr="00015F98" w:rsidRDefault="006E266E" w:rsidP="00015F98">
      <w:pPr>
        <w:pStyle w:val="ListParagraph"/>
        <w:numPr>
          <w:ilvl w:val="0"/>
          <w:numId w:val="3"/>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The information notified under paragraph </w:t>
      </w:r>
      <w:r w:rsidR="001654E4" w:rsidRPr="00015F98">
        <w:rPr>
          <w:rFonts w:asciiTheme="minorHAnsi" w:eastAsia="MS Mincho" w:hAnsiTheme="minorHAnsi" w:cstheme="minorHAnsi"/>
          <w:sz w:val="22"/>
          <w:szCs w:val="22"/>
          <w:lang w:eastAsia="ja-JP"/>
        </w:rPr>
        <w:t>18</w:t>
      </w:r>
      <w:r w:rsidR="00283814" w:rsidRPr="00015F98">
        <w:rPr>
          <w:rFonts w:asciiTheme="minorHAnsi" w:eastAsia="MS Mincho" w:hAnsiTheme="minorHAnsi" w:cstheme="minorHAnsi"/>
          <w:sz w:val="22"/>
          <w:szCs w:val="22"/>
          <w:lang w:eastAsia="ja-JP"/>
        </w:rPr>
        <w:t xml:space="preserve"> </w:t>
      </w:r>
      <w:r w:rsidR="00660C27" w:rsidRPr="00015F98">
        <w:rPr>
          <w:rFonts w:asciiTheme="minorHAnsi" w:eastAsia="MS Mincho" w:hAnsiTheme="minorHAnsi" w:cstheme="minorHAnsi"/>
          <w:sz w:val="22"/>
          <w:szCs w:val="22"/>
          <w:lang w:eastAsia="ja-JP"/>
        </w:rPr>
        <w:t>shall be handled as non-public domain data and the Secretariat shall facilitate access to this information by authorized CCM/CPC users through the secure pages of the Commission website.</w:t>
      </w:r>
    </w:p>
    <w:p w14:paraId="399A37DF" w14:textId="77777777" w:rsidR="00283814" w:rsidRPr="00015F98" w:rsidRDefault="00283814" w:rsidP="00015F98">
      <w:pPr>
        <w:adjustRightInd w:val="0"/>
        <w:snapToGrid w:val="0"/>
        <w:ind w:left="0" w:firstLine="0"/>
        <w:rPr>
          <w:rFonts w:asciiTheme="minorHAnsi" w:eastAsia="MS Mincho" w:hAnsiTheme="minorHAnsi" w:cstheme="minorHAnsi"/>
          <w:b/>
          <w:bCs/>
          <w:sz w:val="22"/>
          <w:szCs w:val="22"/>
          <w:lang w:eastAsia="ja-JP"/>
        </w:rPr>
      </w:pPr>
    </w:p>
    <w:p w14:paraId="6C5E2A7E" w14:textId="3528B446" w:rsidR="00283814" w:rsidRPr="00015F98" w:rsidRDefault="00660C27" w:rsidP="00015F98">
      <w:pPr>
        <w:pStyle w:val="ListParagraph"/>
        <w:numPr>
          <w:ilvl w:val="0"/>
          <w:numId w:val="3"/>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The Secretariat shall facilitate access to the information notified under paragraph </w:t>
      </w:r>
      <w:r w:rsidR="001654E4" w:rsidRPr="00015F98">
        <w:rPr>
          <w:rFonts w:asciiTheme="minorHAnsi" w:eastAsia="MS Mincho" w:hAnsiTheme="minorHAnsi" w:cstheme="minorHAnsi"/>
          <w:sz w:val="22"/>
          <w:szCs w:val="22"/>
          <w:lang w:eastAsia="ja-JP"/>
        </w:rPr>
        <w:t>19</w:t>
      </w:r>
      <w:r w:rsidRPr="00015F98">
        <w:rPr>
          <w:rFonts w:asciiTheme="minorHAnsi" w:eastAsia="MS Mincho" w:hAnsiTheme="minorHAnsi" w:cstheme="minorHAnsi"/>
          <w:sz w:val="22"/>
          <w:szCs w:val="22"/>
          <w:lang w:eastAsia="ja-JP"/>
        </w:rPr>
        <w:t xml:space="preserve"> through the public pages of the Commission website. </w:t>
      </w:r>
    </w:p>
    <w:p w14:paraId="739124B9" w14:textId="77777777" w:rsidR="00283814" w:rsidRPr="00015F98" w:rsidRDefault="00283814" w:rsidP="00015F98">
      <w:pPr>
        <w:adjustRightInd w:val="0"/>
        <w:snapToGrid w:val="0"/>
        <w:ind w:left="0" w:firstLine="0"/>
        <w:rPr>
          <w:rFonts w:asciiTheme="minorHAnsi" w:eastAsia="MS Mincho" w:hAnsiTheme="minorHAnsi" w:cstheme="minorHAnsi"/>
          <w:b/>
          <w:bCs/>
          <w:sz w:val="22"/>
          <w:szCs w:val="22"/>
          <w:lang w:eastAsia="ja-JP"/>
        </w:rPr>
      </w:pPr>
    </w:p>
    <w:p w14:paraId="223ABE47" w14:textId="3A7C9914" w:rsidR="00283814" w:rsidRPr="00015F98" w:rsidRDefault="00660C27" w:rsidP="00015F98">
      <w:pPr>
        <w:pStyle w:val="ListParagraph"/>
        <w:numPr>
          <w:ilvl w:val="0"/>
          <w:numId w:val="3"/>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All the data in ePBCD shall be processed in accordance with the Rules of Procedures for the Protection, Access to, and Dissemination of Data Compiled by the Commission/Resolution on Confidentiality. </w:t>
      </w:r>
    </w:p>
    <w:p w14:paraId="42A26104" w14:textId="77777777" w:rsidR="00283814" w:rsidRPr="00015F98" w:rsidRDefault="00283814" w:rsidP="00015F98">
      <w:pPr>
        <w:adjustRightInd w:val="0"/>
        <w:snapToGrid w:val="0"/>
        <w:ind w:left="0" w:firstLine="0"/>
        <w:jc w:val="left"/>
        <w:rPr>
          <w:rFonts w:asciiTheme="minorHAnsi" w:eastAsia="MS Mincho" w:hAnsiTheme="minorHAnsi" w:cstheme="minorHAnsi"/>
          <w:sz w:val="22"/>
          <w:szCs w:val="22"/>
          <w:lang w:eastAsia="ja-JP"/>
        </w:rPr>
      </w:pPr>
    </w:p>
    <w:p w14:paraId="6A70AB45" w14:textId="7598BE1D" w:rsidR="00283814" w:rsidRPr="00015F98" w:rsidRDefault="00660C27" w:rsidP="00015F98">
      <w:pPr>
        <w:adjustRightInd w:val="0"/>
        <w:snapToGrid w:val="0"/>
        <w:ind w:left="0" w:firstLine="0"/>
        <w:jc w:val="left"/>
        <w:rPr>
          <w:rFonts w:asciiTheme="minorHAnsi" w:eastAsia="MS Mincho" w:hAnsiTheme="minorHAnsi" w:cstheme="minorHAnsi"/>
          <w:b/>
          <w:bCs/>
          <w:sz w:val="22"/>
          <w:szCs w:val="22"/>
          <w:lang w:eastAsia="ja-JP"/>
        </w:rPr>
      </w:pPr>
      <w:r w:rsidRPr="00015F98">
        <w:rPr>
          <w:rFonts w:asciiTheme="minorHAnsi" w:eastAsia="MS Mincho" w:hAnsiTheme="minorHAnsi" w:cstheme="minorHAnsi"/>
          <w:b/>
          <w:bCs/>
          <w:sz w:val="22"/>
          <w:szCs w:val="22"/>
          <w:lang w:eastAsia="ja-JP"/>
        </w:rPr>
        <w:t xml:space="preserve">Part </w:t>
      </w:r>
      <w:r w:rsidR="004470BA" w:rsidRPr="00015F98">
        <w:rPr>
          <w:rFonts w:asciiTheme="minorHAnsi" w:eastAsia="MS Mincho" w:hAnsiTheme="minorHAnsi" w:cstheme="minorHAnsi"/>
          <w:b/>
          <w:bCs/>
          <w:sz w:val="22"/>
          <w:szCs w:val="22"/>
          <w:lang w:eastAsia="ja-JP"/>
        </w:rPr>
        <w:t>VII</w:t>
      </w:r>
      <w:r w:rsidRPr="00015F98">
        <w:rPr>
          <w:rFonts w:asciiTheme="minorHAnsi" w:eastAsia="MS Mincho" w:hAnsiTheme="minorHAnsi" w:cstheme="minorHAnsi"/>
          <w:b/>
          <w:bCs/>
          <w:sz w:val="22"/>
          <w:szCs w:val="22"/>
          <w:lang w:eastAsia="ja-JP"/>
        </w:rPr>
        <w:t>I: Exceptional Arrangements</w:t>
      </w:r>
    </w:p>
    <w:p w14:paraId="7F676794" w14:textId="77777777" w:rsidR="00283814" w:rsidRPr="00015F98" w:rsidRDefault="00283814" w:rsidP="00015F98">
      <w:pPr>
        <w:adjustRightInd w:val="0"/>
        <w:snapToGrid w:val="0"/>
        <w:ind w:left="0" w:firstLine="0"/>
        <w:jc w:val="left"/>
        <w:rPr>
          <w:rFonts w:asciiTheme="minorHAnsi" w:eastAsia="MS Mincho" w:hAnsiTheme="minorHAnsi" w:cstheme="minorHAnsi"/>
          <w:b/>
          <w:bCs/>
          <w:sz w:val="22"/>
          <w:szCs w:val="22"/>
          <w:lang w:eastAsia="ja-JP"/>
        </w:rPr>
      </w:pPr>
    </w:p>
    <w:p w14:paraId="3CFDA016" w14:textId="798F9DB8" w:rsidR="00283814" w:rsidRPr="00015F98" w:rsidRDefault="00660C27" w:rsidP="00015F98">
      <w:pPr>
        <w:pStyle w:val="ListParagraph"/>
        <w:numPr>
          <w:ilvl w:val="0"/>
          <w:numId w:val="3"/>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Paper PBCDs and PBRCs</w:t>
      </w:r>
      <w:r w:rsidR="0091198D" w:rsidRPr="00015F98">
        <w:rPr>
          <w:rFonts w:asciiTheme="minorHAnsi" w:eastAsia="MS Mincho" w:hAnsiTheme="minorHAnsi" w:cstheme="minorHAnsi"/>
          <w:sz w:val="22"/>
          <w:szCs w:val="22"/>
          <w:lang w:eastAsia="ja-JP"/>
        </w:rPr>
        <w:t>,</w:t>
      </w:r>
      <w:r w:rsidRPr="00015F98">
        <w:rPr>
          <w:rFonts w:asciiTheme="minorHAnsi" w:eastAsia="MS Mincho" w:hAnsiTheme="minorHAnsi" w:cstheme="minorHAnsi"/>
          <w:sz w:val="22"/>
          <w:szCs w:val="22"/>
          <w:lang w:eastAsia="ja-JP"/>
        </w:rPr>
        <w:t xml:space="preserve"> whose formats are attached as Annex A and B</w:t>
      </w:r>
      <w:r w:rsidR="0091198D" w:rsidRPr="00015F98">
        <w:rPr>
          <w:rFonts w:asciiTheme="minorHAnsi" w:eastAsia="MS Mincho" w:hAnsiTheme="minorHAnsi" w:cstheme="minorHAnsi"/>
          <w:sz w:val="22"/>
          <w:szCs w:val="22"/>
          <w:lang w:eastAsia="ja-JP"/>
        </w:rPr>
        <w:t>,</w:t>
      </w:r>
      <w:r w:rsidRPr="00015F98">
        <w:rPr>
          <w:rFonts w:asciiTheme="minorHAnsi" w:eastAsia="MS Mincho" w:hAnsiTheme="minorHAnsi" w:cstheme="minorHAnsi"/>
          <w:sz w:val="22"/>
          <w:szCs w:val="22"/>
          <w:lang w:eastAsia="ja-JP"/>
        </w:rPr>
        <w:t xml:space="preserve"> respectively</w:t>
      </w:r>
      <w:r w:rsidR="0091198D" w:rsidRPr="00015F98">
        <w:rPr>
          <w:rFonts w:asciiTheme="minorHAnsi" w:eastAsia="MS Mincho" w:hAnsiTheme="minorHAnsi" w:cstheme="minorHAnsi"/>
          <w:sz w:val="22"/>
          <w:szCs w:val="22"/>
          <w:lang w:eastAsia="ja-JP"/>
        </w:rPr>
        <w:t>,</w:t>
      </w:r>
      <w:r w:rsidRPr="00015F98">
        <w:rPr>
          <w:rFonts w:asciiTheme="minorHAnsi" w:eastAsia="MS Mincho" w:hAnsiTheme="minorHAnsi" w:cstheme="minorHAnsi"/>
          <w:sz w:val="22"/>
          <w:szCs w:val="22"/>
          <w:lang w:eastAsia="ja-JP"/>
        </w:rPr>
        <w:t xml:space="preserve"> or printed </w:t>
      </w:r>
      <w:proofErr w:type="spellStart"/>
      <w:r w:rsidRPr="00015F98">
        <w:rPr>
          <w:rFonts w:asciiTheme="minorHAnsi" w:eastAsia="MS Mincho" w:hAnsiTheme="minorHAnsi" w:cstheme="minorHAnsi"/>
          <w:sz w:val="22"/>
          <w:szCs w:val="22"/>
          <w:lang w:eastAsia="ja-JP"/>
        </w:rPr>
        <w:t>ePBCDs</w:t>
      </w:r>
      <w:proofErr w:type="spellEnd"/>
      <w:r w:rsidRPr="00015F98">
        <w:rPr>
          <w:rFonts w:asciiTheme="minorHAnsi" w:eastAsia="MS Mincho" w:hAnsiTheme="minorHAnsi" w:cstheme="minorHAnsi"/>
          <w:sz w:val="22"/>
          <w:szCs w:val="22"/>
          <w:lang w:eastAsia="ja-JP"/>
        </w:rPr>
        <w:t xml:space="preserve"> </w:t>
      </w:r>
      <w:r w:rsidR="001E0D38" w:rsidRPr="00015F98">
        <w:rPr>
          <w:rFonts w:asciiTheme="minorHAnsi" w:eastAsia="MS Mincho" w:hAnsiTheme="minorHAnsi" w:cstheme="minorHAnsi"/>
          <w:sz w:val="22"/>
          <w:szCs w:val="22"/>
          <w:lang w:eastAsia="ja-JP"/>
        </w:rPr>
        <w:t>and</w:t>
      </w:r>
      <w:r w:rsidRPr="00015F98">
        <w:rPr>
          <w:rFonts w:asciiTheme="minorHAnsi" w:eastAsia="MS Mincho" w:hAnsiTheme="minorHAnsi" w:cstheme="minorHAnsi"/>
          <w:sz w:val="22"/>
          <w:szCs w:val="22"/>
          <w:lang w:eastAsia="ja-JP"/>
        </w:rPr>
        <w:t xml:space="preserve"> </w:t>
      </w:r>
      <w:proofErr w:type="spellStart"/>
      <w:r w:rsidRPr="00015F98">
        <w:rPr>
          <w:rFonts w:asciiTheme="minorHAnsi" w:eastAsia="MS Mincho" w:hAnsiTheme="minorHAnsi" w:cstheme="minorHAnsi"/>
          <w:sz w:val="22"/>
          <w:szCs w:val="22"/>
          <w:lang w:eastAsia="ja-JP"/>
        </w:rPr>
        <w:t>ePBRCs</w:t>
      </w:r>
      <w:proofErr w:type="spellEnd"/>
      <w:r w:rsidRPr="00015F98">
        <w:rPr>
          <w:rFonts w:asciiTheme="minorHAnsi" w:eastAsia="MS Mincho" w:hAnsiTheme="minorHAnsi" w:cstheme="minorHAnsi"/>
          <w:sz w:val="22"/>
          <w:szCs w:val="22"/>
          <w:lang w:eastAsia="ja-JP"/>
        </w:rPr>
        <w:t xml:space="preserve"> may be used in accordance with paragraph 5(4), if any of the following </w:t>
      </w:r>
      <w:r w:rsidR="002F0104" w:rsidRPr="00015F98">
        <w:rPr>
          <w:rFonts w:asciiTheme="minorHAnsi" w:eastAsia="MS Mincho" w:hAnsiTheme="minorHAnsi" w:cstheme="minorHAnsi"/>
          <w:sz w:val="22"/>
          <w:szCs w:val="22"/>
          <w:lang w:eastAsia="ja-JP"/>
        </w:rPr>
        <w:t>circumstances</w:t>
      </w:r>
      <w:r w:rsidR="0062310C" w:rsidRPr="00015F98">
        <w:rPr>
          <w:rFonts w:asciiTheme="minorHAnsi" w:eastAsia="MS Mincho" w:hAnsiTheme="minorHAnsi" w:cstheme="minorHAnsi"/>
          <w:sz w:val="22"/>
          <w:szCs w:val="22"/>
          <w:lang w:eastAsia="ja-JP"/>
        </w:rPr>
        <w:t xml:space="preserve"> apply:</w:t>
      </w:r>
    </w:p>
    <w:p w14:paraId="68F347A1" w14:textId="2F8485FD" w:rsidR="00283814" w:rsidRPr="00015F98" w:rsidRDefault="0062310C" w:rsidP="00015F98">
      <w:pPr>
        <w:pStyle w:val="ListParagraph"/>
        <w:numPr>
          <w:ilvl w:val="0"/>
          <w:numId w:val="11"/>
        </w:numPr>
        <w:adjustRightInd w:val="0"/>
        <w:snapToGrid w:val="0"/>
        <w:ind w:left="884"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The landing or caging of PBF by one vessel or one trap at a time is less than [1] metric ton</w:t>
      </w:r>
      <w:r w:rsidR="00C36187" w:rsidRPr="00015F98">
        <w:rPr>
          <w:rFonts w:asciiTheme="minorHAnsi" w:eastAsia="MS Mincho" w:hAnsiTheme="minorHAnsi" w:cstheme="minorHAnsi"/>
          <w:sz w:val="22"/>
          <w:szCs w:val="22"/>
          <w:lang w:eastAsia="ja-JP"/>
        </w:rPr>
        <w:t xml:space="preserve">. </w:t>
      </w:r>
      <w:r w:rsidR="00980AF0" w:rsidRPr="00015F98">
        <w:rPr>
          <w:rFonts w:asciiTheme="minorHAnsi" w:eastAsia="MS Mincho" w:hAnsiTheme="minorHAnsi" w:cstheme="minorHAnsi"/>
          <w:sz w:val="22"/>
          <w:szCs w:val="22"/>
          <w:lang w:eastAsia="ja-JP"/>
        </w:rPr>
        <w:t xml:space="preserve">In </w:t>
      </w:r>
      <w:r w:rsidR="000A5A0C" w:rsidRPr="00015F98">
        <w:rPr>
          <w:rFonts w:asciiTheme="minorHAnsi" w:eastAsia="MS Mincho" w:hAnsiTheme="minorHAnsi" w:cstheme="minorHAnsi"/>
          <w:sz w:val="22"/>
          <w:szCs w:val="22"/>
          <w:lang w:eastAsia="ja-JP"/>
        </w:rPr>
        <w:t>this</w:t>
      </w:r>
      <w:r w:rsidR="00980AF0" w:rsidRPr="00015F98">
        <w:rPr>
          <w:rFonts w:asciiTheme="minorHAnsi" w:eastAsia="MS Mincho" w:hAnsiTheme="minorHAnsi" w:cstheme="minorHAnsi"/>
          <w:sz w:val="22"/>
          <w:szCs w:val="22"/>
          <w:lang w:eastAsia="ja-JP"/>
        </w:rPr>
        <w:t xml:space="preserve"> case, the logbook or the sales note may be used as a temporary </w:t>
      </w:r>
      <w:r w:rsidR="00366B49" w:rsidRPr="00015F98">
        <w:rPr>
          <w:rFonts w:asciiTheme="minorHAnsi" w:eastAsia="MS Mincho" w:hAnsiTheme="minorHAnsi" w:cstheme="minorHAnsi"/>
          <w:sz w:val="22"/>
          <w:szCs w:val="22"/>
          <w:lang w:eastAsia="ja-JP"/>
        </w:rPr>
        <w:t xml:space="preserve">PBCD. </w:t>
      </w:r>
      <w:r w:rsidR="009E3F9B" w:rsidRPr="00015F98">
        <w:rPr>
          <w:rFonts w:asciiTheme="minorHAnsi" w:eastAsia="MS Mincho" w:hAnsiTheme="minorHAnsi" w:cstheme="minorHAnsi"/>
          <w:sz w:val="22"/>
          <w:szCs w:val="22"/>
          <w:lang w:eastAsia="ja-JP"/>
        </w:rPr>
        <w:t>Such p</w:t>
      </w:r>
      <w:r w:rsidR="00C36187" w:rsidRPr="00015F98">
        <w:rPr>
          <w:rFonts w:asciiTheme="minorHAnsi" w:eastAsia="MS Mincho" w:hAnsiTheme="minorHAnsi" w:cstheme="minorHAnsi"/>
          <w:sz w:val="22"/>
          <w:szCs w:val="22"/>
          <w:lang w:eastAsia="ja-JP"/>
        </w:rPr>
        <w:t>aper PBCD</w:t>
      </w:r>
      <w:r w:rsidR="007E214C" w:rsidRPr="00015F98">
        <w:rPr>
          <w:rFonts w:asciiTheme="minorHAnsi" w:eastAsia="MS Mincho" w:hAnsiTheme="minorHAnsi" w:cstheme="minorHAnsi"/>
          <w:sz w:val="22"/>
          <w:szCs w:val="22"/>
          <w:lang w:eastAsia="ja-JP"/>
        </w:rPr>
        <w:t>s</w:t>
      </w:r>
      <w:r w:rsidR="00C411FD" w:rsidRPr="00015F98">
        <w:rPr>
          <w:rFonts w:asciiTheme="minorHAnsi" w:eastAsia="MS Mincho" w:hAnsiTheme="minorHAnsi" w:cstheme="minorHAnsi"/>
          <w:sz w:val="22"/>
          <w:szCs w:val="22"/>
          <w:lang w:eastAsia="ja-JP"/>
        </w:rPr>
        <w:t xml:space="preserve">, </w:t>
      </w:r>
      <w:r w:rsidR="000116CD" w:rsidRPr="00015F98">
        <w:rPr>
          <w:rFonts w:asciiTheme="minorHAnsi" w:eastAsia="MS Mincho" w:hAnsiTheme="minorHAnsi" w:cstheme="minorHAnsi"/>
          <w:sz w:val="22"/>
          <w:szCs w:val="22"/>
          <w:lang w:eastAsia="ja-JP"/>
        </w:rPr>
        <w:t xml:space="preserve">printed </w:t>
      </w:r>
      <w:proofErr w:type="spellStart"/>
      <w:r w:rsidR="000116CD" w:rsidRPr="00015F98">
        <w:rPr>
          <w:rFonts w:asciiTheme="minorHAnsi" w:eastAsia="MS Mincho" w:hAnsiTheme="minorHAnsi" w:cstheme="minorHAnsi"/>
          <w:sz w:val="22"/>
          <w:szCs w:val="22"/>
          <w:lang w:eastAsia="ja-JP"/>
        </w:rPr>
        <w:t>ePBCD</w:t>
      </w:r>
      <w:r w:rsidR="007E214C" w:rsidRPr="00015F98">
        <w:rPr>
          <w:rFonts w:asciiTheme="minorHAnsi" w:eastAsia="MS Mincho" w:hAnsiTheme="minorHAnsi" w:cstheme="minorHAnsi"/>
          <w:sz w:val="22"/>
          <w:szCs w:val="22"/>
          <w:lang w:eastAsia="ja-JP"/>
        </w:rPr>
        <w:t>s</w:t>
      </w:r>
      <w:proofErr w:type="spellEnd"/>
      <w:r w:rsidR="000116CD" w:rsidRPr="00015F98">
        <w:rPr>
          <w:rFonts w:asciiTheme="minorHAnsi" w:eastAsia="MS Mincho" w:hAnsiTheme="minorHAnsi" w:cstheme="minorHAnsi"/>
          <w:sz w:val="22"/>
          <w:szCs w:val="22"/>
          <w:lang w:eastAsia="ja-JP"/>
        </w:rPr>
        <w:t xml:space="preserve"> </w:t>
      </w:r>
      <w:r w:rsidR="00C411FD" w:rsidRPr="00015F98">
        <w:rPr>
          <w:rFonts w:asciiTheme="minorHAnsi" w:eastAsia="MS Mincho" w:hAnsiTheme="minorHAnsi" w:cstheme="minorHAnsi"/>
          <w:sz w:val="22"/>
          <w:szCs w:val="22"/>
          <w:lang w:eastAsia="ja-JP"/>
        </w:rPr>
        <w:t xml:space="preserve">or temporary PBCDs </w:t>
      </w:r>
      <w:r w:rsidR="000116CD" w:rsidRPr="00015F98">
        <w:rPr>
          <w:rFonts w:asciiTheme="minorHAnsi" w:eastAsia="MS Mincho" w:hAnsiTheme="minorHAnsi" w:cstheme="minorHAnsi"/>
          <w:sz w:val="22"/>
          <w:szCs w:val="22"/>
          <w:lang w:eastAsia="ja-JP"/>
        </w:rPr>
        <w:t xml:space="preserve">shall be converted to </w:t>
      </w:r>
      <w:proofErr w:type="spellStart"/>
      <w:r w:rsidR="000116CD" w:rsidRPr="00015F98">
        <w:rPr>
          <w:rFonts w:asciiTheme="minorHAnsi" w:eastAsia="MS Mincho" w:hAnsiTheme="minorHAnsi" w:cstheme="minorHAnsi"/>
          <w:sz w:val="22"/>
          <w:szCs w:val="22"/>
          <w:lang w:eastAsia="ja-JP"/>
        </w:rPr>
        <w:t>e</w:t>
      </w:r>
      <w:r w:rsidR="000A5A0C" w:rsidRPr="00015F98">
        <w:rPr>
          <w:rFonts w:asciiTheme="minorHAnsi" w:eastAsia="MS Mincho" w:hAnsiTheme="minorHAnsi" w:cstheme="minorHAnsi"/>
          <w:sz w:val="22"/>
          <w:szCs w:val="22"/>
          <w:lang w:eastAsia="ja-JP"/>
        </w:rPr>
        <w:t>P</w:t>
      </w:r>
      <w:r w:rsidR="000116CD" w:rsidRPr="00015F98">
        <w:rPr>
          <w:rFonts w:asciiTheme="minorHAnsi" w:eastAsia="MS Mincho" w:hAnsiTheme="minorHAnsi" w:cstheme="minorHAnsi"/>
          <w:sz w:val="22"/>
          <w:szCs w:val="22"/>
          <w:lang w:eastAsia="ja-JP"/>
        </w:rPr>
        <w:t>BCDs</w:t>
      </w:r>
      <w:proofErr w:type="spellEnd"/>
      <w:r w:rsidR="000116CD" w:rsidRPr="00015F98">
        <w:rPr>
          <w:rFonts w:asciiTheme="minorHAnsi" w:eastAsia="MS Mincho" w:hAnsiTheme="minorHAnsi" w:cstheme="minorHAnsi"/>
          <w:sz w:val="22"/>
          <w:szCs w:val="22"/>
          <w:lang w:eastAsia="ja-JP"/>
        </w:rPr>
        <w:t xml:space="preserve"> within a period of </w:t>
      </w:r>
      <w:r w:rsidR="008B2AE9" w:rsidRPr="00015F98">
        <w:rPr>
          <w:rFonts w:asciiTheme="minorHAnsi" w:eastAsia="MS Mincho" w:hAnsiTheme="minorHAnsi" w:cstheme="minorHAnsi"/>
          <w:sz w:val="22"/>
          <w:szCs w:val="22"/>
          <w:lang w:eastAsia="ja-JP"/>
        </w:rPr>
        <w:t xml:space="preserve">[ </w:t>
      </w:r>
      <w:r w:rsidR="00A32F4E" w:rsidRPr="00015F98">
        <w:rPr>
          <w:rFonts w:asciiTheme="minorHAnsi" w:eastAsia="MS Mincho" w:hAnsiTheme="minorHAnsi" w:cstheme="minorHAnsi"/>
          <w:sz w:val="22"/>
          <w:szCs w:val="22"/>
          <w:lang w:eastAsia="ja-JP"/>
        </w:rPr>
        <w:t xml:space="preserve"> </w:t>
      </w:r>
      <w:proofErr w:type="gramStart"/>
      <w:r w:rsidR="00A32F4E" w:rsidRPr="00015F98">
        <w:rPr>
          <w:rFonts w:asciiTheme="minorHAnsi" w:eastAsia="MS Mincho" w:hAnsiTheme="minorHAnsi" w:cstheme="minorHAnsi"/>
          <w:sz w:val="22"/>
          <w:szCs w:val="22"/>
          <w:lang w:eastAsia="ja-JP"/>
        </w:rPr>
        <w:t xml:space="preserve">  </w:t>
      </w:r>
      <w:r w:rsidR="008B2AE9" w:rsidRPr="00015F98">
        <w:rPr>
          <w:rFonts w:asciiTheme="minorHAnsi" w:eastAsia="MS Mincho" w:hAnsiTheme="minorHAnsi" w:cstheme="minorHAnsi"/>
          <w:sz w:val="22"/>
          <w:szCs w:val="22"/>
          <w:lang w:eastAsia="ja-JP"/>
        </w:rPr>
        <w:t>]</w:t>
      </w:r>
      <w:proofErr w:type="gramEnd"/>
      <w:r w:rsidR="008B2AE9" w:rsidRPr="00015F98">
        <w:rPr>
          <w:rFonts w:asciiTheme="minorHAnsi" w:eastAsia="MS Mincho" w:hAnsiTheme="minorHAnsi" w:cstheme="minorHAnsi"/>
          <w:sz w:val="22"/>
          <w:szCs w:val="22"/>
          <w:lang w:eastAsia="ja-JP"/>
        </w:rPr>
        <w:t xml:space="preserve"> days or prior to the export, whichever is </w:t>
      </w:r>
      <w:proofErr w:type="gramStart"/>
      <w:r w:rsidR="008B2AE9" w:rsidRPr="00015F98">
        <w:rPr>
          <w:rFonts w:asciiTheme="minorHAnsi" w:eastAsia="MS Mincho" w:hAnsiTheme="minorHAnsi" w:cstheme="minorHAnsi"/>
          <w:sz w:val="22"/>
          <w:szCs w:val="22"/>
          <w:lang w:eastAsia="ja-JP"/>
        </w:rPr>
        <w:t>first</w:t>
      </w:r>
      <w:r w:rsidRPr="00015F98">
        <w:rPr>
          <w:rFonts w:asciiTheme="minorHAnsi" w:eastAsia="MS Mincho" w:hAnsiTheme="minorHAnsi" w:cstheme="minorHAnsi"/>
          <w:sz w:val="22"/>
          <w:szCs w:val="22"/>
          <w:lang w:eastAsia="ja-JP"/>
        </w:rPr>
        <w:t>;</w:t>
      </w:r>
      <w:proofErr w:type="gramEnd"/>
      <w:r w:rsidRPr="00015F98">
        <w:rPr>
          <w:rFonts w:asciiTheme="minorHAnsi" w:eastAsia="MS Mincho" w:hAnsiTheme="minorHAnsi" w:cstheme="minorHAnsi"/>
          <w:sz w:val="22"/>
          <w:szCs w:val="22"/>
          <w:lang w:eastAsia="ja-JP"/>
        </w:rPr>
        <w:t xml:space="preserve"> </w:t>
      </w:r>
    </w:p>
    <w:p w14:paraId="580FCAF2" w14:textId="4F5C5E17" w:rsidR="00283814" w:rsidRPr="00015F98" w:rsidRDefault="0062310C" w:rsidP="00015F98">
      <w:pPr>
        <w:pStyle w:val="ListParagraph"/>
        <w:numPr>
          <w:ilvl w:val="0"/>
          <w:numId w:val="11"/>
        </w:numPr>
        <w:adjustRightInd w:val="0"/>
        <w:snapToGrid w:val="0"/>
        <w:ind w:left="884"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PBF is caught prior to the full implementation of </w:t>
      </w:r>
      <w:r w:rsidR="006C4A7A" w:rsidRPr="00015F98">
        <w:rPr>
          <w:rFonts w:asciiTheme="minorHAnsi" w:eastAsia="MS Mincho" w:hAnsiTheme="minorHAnsi" w:cstheme="minorHAnsi"/>
          <w:sz w:val="22"/>
          <w:szCs w:val="22"/>
          <w:lang w:eastAsia="ja-JP"/>
        </w:rPr>
        <w:t xml:space="preserve">the </w:t>
      </w:r>
      <w:r w:rsidRPr="00015F98">
        <w:rPr>
          <w:rFonts w:asciiTheme="minorHAnsi" w:eastAsia="MS Mincho" w:hAnsiTheme="minorHAnsi" w:cstheme="minorHAnsi"/>
          <w:sz w:val="22"/>
          <w:szCs w:val="22"/>
          <w:lang w:eastAsia="ja-JP"/>
        </w:rPr>
        <w:t xml:space="preserve">ePBCD system as specified in paragraph </w:t>
      </w:r>
      <w:proofErr w:type="gramStart"/>
      <w:r w:rsidRPr="00015F98">
        <w:rPr>
          <w:rFonts w:asciiTheme="minorHAnsi" w:eastAsia="MS Mincho" w:hAnsiTheme="minorHAnsi" w:cstheme="minorHAnsi"/>
          <w:sz w:val="22"/>
          <w:szCs w:val="22"/>
          <w:lang w:eastAsia="ja-JP"/>
        </w:rPr>
        <w:t>5(3);</w:t>
      </w:r>
      <w:proofErr w:type="gramEnd"/>
      <w:r w:rsidRPr="00015F98">
        <w:rPr>
          <w:rFonts w:asciiTheme="minorHAnsi" w:eastAsia="MS Mincho" w:hAnsiTheme="minorHAnsi" w:cstheme="minorHAnsi"/>
          <w:sz w:val="22"/>
          <w:szCs w:val="22"/>
          <w:lang w:eastAsia="ja-JP"/>
        </w:rPr>
        <w:t xml:space="preserve"> </w:t>
      </w:r>
    </w:p>
    <w:p w14:paraId="55ED9B15" w14:textId="6F53F1BB" w:rsidR="0062310C" w:rsidRPr="00015F98" w:rsidRDefault="0062310C" w:rsidP="00015F98">
      <w:pPr>
        <w:pStyle w:val="ListParagraph"/>
        <w:numPr>
          <w:ilvl w:val="0"/>
          <w:numId w:val="11"/>
        </w:numPr>
        <w:adjustRightInd w:val="0"/>
        <w:snapToGrid w:val="0"/>
        <w:ind w:left="884"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Technical difficulties </w:t>
      </w:r>
      <w:r w:rsidR="00B30006" w:rsidRPr="00015F98">
        <w:rPr>
          <w:rFonts w:asciiTheme="minorHAnsi" w:eastAsia="MS Mincho" w:hAnsiTheme="minorHAnsi" w:cstheme="minorHAnsi"/>
          <w:sz w:val="22"/>
          <w:szCs w:val="22"/>
          <w:lang w:eastAsia="ja-JP"/>
        </w:rPr>
        <w:t xml:space="preserve">arise </w:t>
      </w:r>
      <w:r w:rsidRPr="00015F98">
        <w:rPr>
          <w:rFonts w:asciiTheme="minorHAnsi" w:eastAsia="MS Mincho" w:hAnsiTheme="minorHAnsi" w:cstheme="minorHAnsi"/>
          <w:sz w:val="22"/>
          <w:szCs w:val="22"/>
          <w:lang w:eastAsia="ja-JP"/>
        </w:rPr>
        <w:t xml:space="preserve">with the ePBCD system that </w:t>
      </w:r>
      <w:proofErr w:type="gramStart"/>
      <w:r w:rsidRPr="00015F98">
        <w:rPr>
          <w:rFonts w:asciiTheme="minorHAnsi" w:eastAsia="MS Mincho" w:hAnsiTheme="minorHAnsi" w:cstheme="minorHAnsi"/>
          <w:sz w:val="22"/>
          <w:szCs w:val="22"/>
          <w:lang w:eastAsia="ja-JP"/>
        </w:rPr>
        <w:t>preclude</w:t>
      </w:r>
      <w:proofErr w:type="gramEnd"/>
      <w:r w:rsidRPr="00015F98">
        <w:rPr>
          <w:rFonts w:asciiTheme="minorHAnsi" w:eastAsia="MS Mincho" w:hAnsiTheme="minorHAnsi" w:cstheme="minorHAnsi"/>
          <w:sz w:val="22"/>
          <w:szCs w:val="22"/>
          <w:lang w:eastAsia="ja-JP"/>
        </w:rPr>
        <w:t xml:space="preserve"> a CCM/CPC from using the system. In this case, the CCM/CPC shall follow the procedures set forth in Annex </w:t>
      </w:r>
      <w:r w:rsidR="00B30006" w:rsidRPr="00015F98">
        <w:rPr>
          <w:rFonts w:asciiTheme="minorHAnsi" w:eastAsia="MS Mincho" w:hAnsiTheme="minorHAnsi" w:cstheme="minorHAnsi"/>
          <w:sz w:val="22"/>
          <w:szCs w:val="22"/>
          <w:lang w:eastAsia="ja-JP"/>
        </w:rPr>
        <w:t>E</w:t>
      </w:r>
      <w:r w:rsidRPr="00015F98">
        <w:rPr>
          <w:rFonts w:asciiTheme="minorHAnsi" w:eastAsia="MS Mincho" w:hAnsiTheme="minorHAnsi" w:cstheme="minorHAnsi"/>
          <w:sz w:val="22"/>
          <w:szCs w:val="22"/>
          <w:lang w:eastAsia="ja-JP"/>
        </w:rPr>
        <w:t>. Delays by CCMs/CPCs in taking necessary actions, such as providing the data necessary to ensure the registration of users in the ePBCD system or other avoidable situations, do not constitute technical difficulties in this subparagraph.</w:t>
      </w:r>
    </w:p>
    <w:p w14:paraId="469563E0" w14:textId="7FC252D2" w:rsidR="00AF3D95" w:rsidRPr="00015F98" w:rsidRDefault="0062310C" w:rsidP="00015F98">
      <w:pPr>
        <w:pStyle w:val="ListParagraph"/>
        <w:numPr>
          <w:ilvl w:val="0"/>
          <w:numId w:val="11"/>
        </w:numPr>
        <w:adjustRightInd w:val="0"/>
        <w:snapToGrid w:val="0"/>
        <w:ind w:left="884" w:hanging="442"/>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 xml:space="preserve">In the case of trade between </w:t>
      </w:r>
      <w:r w:rsidR="00AF3D95" w:rsidRPr="00015F98">
        <w:rPr>
          <w:rFonts w:asciiTheme="minorHAnsi" w:eastAsia="MS Mincho" w:hAnsiTheme="minorHAnsi" w:cstheme="minorHAnsi"/>
          <w:sz w:val="22"/>
          <w:szCs w:val="22"/>
          <w:lang w:eastAsia="ja-JP"/>
        </w:rPr>
        <w:t>CCMs/CPCs and non-CCMs/non-CPCs</w:t>
      </w:r>
      <w:r w:rsidR="00724B63" w:rsidRPr="00015F98">
        <w:rPr>
          <w:rFonts w:asciiTheme="minorHAnsi" w:eastAsia="MS Mincho" w:hAnsiTheme="minorHAnsi" w:cstheme="minorHAnsi"/>
          <w:sz w:val="22"/>
          <w:szCs w:val="22"/>
          <w:lang w:eastAsia="ja-JP"/>
        </w:rPr>
        <w:t>,</w:t>
      </w:r>
      <w:r w:rsidR="00AF3D95" w:rsidRPr="00015F98">
        <w:rPr>
          <w:rFonts w:asciiTheme="minorHAnsi" w:eastAsia="MS Mincho" w:hAnsiTheme="minorHAnsi" w:cstheme="minorHAnsi"/>
          <w:sz w:val="22"/>
          <w:szCs w:val="22"/>
          <w:lang w:eastAsia="ja-JP"/>
        </w:rPr>
        <w:t xml:space="preserve"> where access</w:t>
      </w:r>
      <w:r w:rsidR="001E4220" w:rsidRPr="00015F98">
        <w:rPr>
          <w:rFonts w:asciiTheme="minorHAnsi" w:eastAsia="MS Mincho" w:hAnsiTheme="minorHAnsi" w:cstheme="minorHAnsi"/>
          <w:sz w:val="22"/>
          <w:szCs w:val="22"/>
          <w:lang w:eastAsia="ja-JP"/>
        </w:rPr>
        <w:t xml:space="preserve"> </w:t>
      </w:r>
      <w:r w:rsidR="00AF3D95" w:rsidRPr="00015F98">
        <w:rPr>
          <w:rFonts w:asciiTheme="minorHAnsi" w:eastAsia="MS Mincho" w:hAnsiTheme="minorHAnsi" w:cstheme="minorHAnsi"/>
          <w:sz w:val="22"/>
          <w:szCs w:val="22"/>
          <w:lang w:eastAsia="ja-JP"/>
        </w:rPr>
        <w:t>to the ePBCD system</w:t>
      </w:r>
      <w:r w:rsidR="0018023B" w:rsidRPr="00015F98">
        <w:rPr>
          <w:rFonts w:asciiTheme="minorHAnsi" w:eastAsia="MS Mincho" w:hAnsiTheme="minorHAnsi" w:cstheme="minorHAnsi"/>
          <w:sz w:val="22"/>
          <w:szCs w:val="22"/>
          <w:lang w:eastAsia="ja-JP"/>
        </w:rPr>
        <w:t xml:space="preserve"> </w:t>
      </w:r>
      <w:r w:rsidR="00724B63" w:rsidRPr="00015F98">
        <w:rPr>
          <w:rFonts w:asciiTheme="minorHAnsi" w:eastAsia="MS Mincho" w:hAnsiTheme="minorHAnsi" w:cstheme="minorHAnsi"/>
          <w:sz w:val="22"/>
          <w:szCs w:val="22"/>
          <w:lang w:eastAsia="ja-JP"/>
        </w:rPr>
        <w:t>by</w:t>
      </w:r>
      <w:r w:rsidR="0018023B" w:rsidRPr="00015F98">
        <w:rPr>
          <w:rFonts w:asciiTheme="minorHAnsi" w:eastAsia="MS Mincho" w:hAnsiTheme="minorHAnsi" w:cstheme="minorHAnsi"/>
          <w:sz w:val="22"/>
          <w:szCs w:val="22"/>
          <w:lang w:eastAsia="ja-JP"/>
        </w:rPr>
        <w:t xml:space="preserve"> non-CCMs/non-CPCs</w:t>
      </w:r>
      <w:r w:rsidR="00AF3D95" w:rsidRPr="00015F98">
        <w:rPr>
          <w:rFonts w:asciiTheme="minorHAnsi" w:eastAsia="MS Mincho" w:hAnsiTheme="minorHAnsi" w:cstheme="minorHAnsi"/>
          <w:sz w:val="22"/>
          <w:szCs w:val="22"/>
          <w:lang w:eastAsia="ja-JP"/>
        </w:rPr>
        <w:t xml:space="preserve"> through the Secretariat in accordance with paragraph </w:t>
      </w:r>
      <w:r w:rsidR="00493114" w:rsidRPr="00015F98">
        <w:rPr>
          <w:rFonts w:asciiTheme="minorHAnsi" w:eastAsia="MS Mincho" w:hAnsiTheme="minorHAnsi" w:cstheme="minorHAnsi"/>
          <w:sz w:val="22"/>
          <w:szCs w:val="22"/>
          <w:lang w:eastAsia="ja-JP"/>
        </w:rPr>
        <w:t>22</w:t>
      </w:r>
      <w:r w:rsidR="00AF3D95" w:rsidRPr="00015F98">
        <w:rPr>
          <w:rFonts w:asciiTheme="minorHAnsi" w:eastAsia="MS Mincho" w:hAnsiTheme="minorHAnsi" w:cstheme="minorHAnsi"/>
          <w:sz w:val="22"/>
          <w:szCs w:val="22"/>
          <w:lang w:eastAsia="ja-JP"/>
        </w:rPr>
        <w:t xml:space="preserve"> is not possible or is not timely enough </w:t>
      </w:r>
      <w:r w:rsidR="0070577B" w:rsidRPr="00015F98">
        <w:rPr>
          <w:rFonts w:asciiTheme="minorHAnsi" w:eastAsia="MS Mincho" w:hAnsiTheme="minorHAnsi" w:cstheme="minorHAnsi"/>
          <w:sz w:val="22"/>
          <w:szCs w:val="22"/>
          <w:lang w:eastAsia="ja-JP"/>
        </w:rPr>
        <w:t xml:space="preserve">to </w:t>
      </w:r>
      <w:r w:rsidR="00AF3D95" w:rsidRPr="00015F98">
        <w:rPr>
          <w:rFonts w:asciiTheme="minorHAnsi" w:eastAsia="MS Mincho" w:hAnsiTheme="minorHAnsi" w:cstheme="minorHAnsi"/>
          <w:sz w:val="22"/>
          <w:szCs w:val="22"/>
          <w:lang w:eastAsia="ja-JP"/>
        </w:rPr>
        <w:t>ensure th</w:t>
      </w:r>
      <w:r w:rsidR="0070577B" w:rsidRPr="00015F98">
        <w:rPr>
          <w:rFonts w:asciiTheme="minorHAnsi" w:eastAsia="MS Mincho" w:hAnsiTheme="minorHAnsi" w:cstheme="minorHAnsi"/>
          <w:sz w:val="22"/>
          <w:szCs w:val="22"/>
          <w:lang w:eastAsia="ja-JP"/>
        </w:rPr>
        <w:t>at</w:t>
      </w:r>
      <w:r w:rsidR="00AF3D95" w:rsidRPr="00015F98">
        <w:rPr>
          <w:rFonts w:asciiTheme="minorHAnsi" w:eastAsia="MS Mincho" w:hAnsiTheme="minorHAnsi" w:cstheme="minorHAnsi"/>
          <w:sz w:val="22"/>
          <w:szCs w:val="22"/>
          <w:lang w:eastAsia="ja-JP"/>
        </w:rPr>
        <w:t xml:space="preserve"> trade is not unduly delayed or disrupted.</w:t>
      </w:r>
    </w:p>
    <w:p w14:paraId="6C3D3572" w14:textId="77777777" w:rsidR="00283814" w:rsidRPr="00015F98" w:rsidRDefault="00283814" w:rsidP="00015F98">
      <w:pPr>
        <w:adjustRightInd w:val="0"/>
        <w:snapToGrid w:val="0"/>
        <w:ind w:left="0" w:firstLine="0"/>
        <w:jc w:val="left"/>
        <w:rPr>
          <w:rFonts w:asciiTheme="minorHAnsi" w:eastAsia="MS Mincho" w:hAnsiTheme="minorHAnsi" w:cstheme="minorHAnsi"/>
          <w:b/>
          <w:bCs/>
          <w:sz w:val="22"/>
          <w:szCs w:val="22"/>
          <w:lang w:eastAsia="ja-JP"/>
        </w:rPr>
      </w:pPr>
    </w:p>
    <w:p w14:paraId="4CC57F2F" w14:textId="07A9B3BB" w:rsidR="00AF3D95" w:rsidRPr="00015F98" w:rsidRDefault="00AF3D95" w:rsidP="00015F98">
      <w:pPr>
        <w:pStyle w:val="ListParagraph"/>
        <w:numPr>
          <w:ilvl w:val="0"/>
          <w:numId w:val="3"/>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Whe</w:t>
      </w:r>
      <w:r w:rsidR="0070577B" w:rsidRPr="00015F98">
        <w:rPr>
          <w:rFonts w:asciiTheme="minorHAnsi" w:eastAsia="MS Mincho" w:hAnsiTheme="minorHAnsi" w:cstheme="minorHAnsi"/>
          <w:sz w:val="22"/>
          <w:szCs w:val="22"/>
          <w:lang w:eastAsia="ja-JP"/>
        </w:rPr>
        <w:t>n</w:t>
      </w:r>
      <w:r w:rsidRPr="00015F98">
        <w:rPr>
          <w:rFonts w:asciiTheme="minorHAnsi" w:eastAsia="MS Mincho" w:hAnsiTheme="minorHAnsi" w:cstheme="minorHAnsi"/>
          <w:sz w:val="22"/>
          <w:szCs w:val="22"/>
          <w:lang w:eastAsia="ja-JP"/>
        </w:rPr>
        <w:t xml:space="preserve"> a paper PBCD or PBRC, or a printed ePBCD or </w:t>
      </w:r>
      <w:proofErr w:type="spellStart"/>
      <w:r w:rsidRPr="00015F98">
        <w:rPr>
          <w:rFonts w:asciiTheme="minorHAnsi" w:eastAsia="MS Mincho" w:hAnsiTheme="minorHAnsi" w:cstheme="minorHAnsi"/>
          <w:sz w:val="22"/>
          <w:szCs w:val="22"/>
          <w:lang w:eastAsia="ja-JP"/>
        </w:rPr>
        <w:t>ePBRC</w:t>
      </w:r>
      <w:proofErr w:type="spellEnd"/>
      <w:r w:rsidRPr="00015F98">
        <w:rPr>
          <w:rFonts w:asciiTheme="minorHAnsi" w:eastAsia="MS Mincho" w:hAnsiTheme="minorHAnsi" w:cstheme="minorHAnsi"/>
          <w:sz w:val="22"/>
          <w:szCs w:val="22"/>
          <w:lang w:eastAsia="ja-JP"/>
        </w:rPr>
        <w:t xml:space="preserve"> </w:t>
      </w:r>
      <w:r w:rsidR="002F68F3" w:rsidRPr="00015F98">
        <w:rPr>
          <w:rFonts w:asciiTheme="minorHAnsi" w:eastAsia="MS Mincho" w:hAnsiTheme="minorHAnsi" w:cstheme="minorHAnsi"/>
          <w:sz w:val="22"/>
          <w:szCs w:val="22"/>
          <w:lang w:eastAsia="ja-JP"/>
        </w:rPr>
        <w:t xml:space="preserve">is used </w:t>
      </w:r>
      <w:r w:rsidRPr="00015F98">
        <w:rPr>
          <w:rFonts w:asciiTheme="minorHAnsi" w:eastAsia="MS Mincho" w:hAnsiTheme="minorHAnsi" w:cstheme="minorHAnsi"/>
          <w:sz w:val="22"/>
          <w:szCs w:val="22"/>
          <w:lang w:eastAsia="ja-JP"/>
        </w:rPr>
        <w:t>in accordance with paragraph</w:t>
      </w:r>
      <w:r w:rsidR="00A23B96" w:rsidRPr="00015F98">
        <w:rPr>
          <w:rFonts w:asciiTheme="minorHAnsi" w:eastAsia="MS Mincho" w:hAnsiTheme="minorHAnsi" w:cstheme="minorHAnsi"/>
          <w:sz w:val="22"/>
          <w:szCs w:val="22"/>
          <w:lang w:eastAsia="ja-JP"/>
        </w:rPr>
        <w:t>s</w:t>
      </w:r>
      <w:r w:rsidRPr="00015F98">
        <w:rPr>
          <w:rFonts w:asciiTheme="minorHAnsi" w:eastAsia="MS Mincho" w:hAnsiTheme="minorHAnsi" w:cstheme="minorHAnsi"/>
          <w:sz w:val="22"/>
          <w:szCs w:val="22"/>
          <w:lang w:eastAsia="ja-JP"/>
        </w:rPr>
        <w:t xml:space="preserve"> 5(4) and </w:t>
      </w:r>
      <w:r w:rsidR="00C4009B" w:rsidRPr="00015F98">
        <w:rPr>
          <w:rFonts w:asciiTheme="minorHAnsi" w:eastAsia="MS Mincho" w:hAnsiTheme="minorHAnsi" w:cstheme="minorHAnsi"/>
          <w:sz w:val="22"/>
          <w:szCs w:val="22"/>
          <w:lang w:eastAsia="ja-JP"/>
        </w:rPr>
        <w:t>26</w:t>
      </w:r>
      <w:r w:rsidR="002F68F3" w:rsidRPr="00015F98">
        <w:rPr>
          <w:rFonts w:asciiTheme="minorHAnsi" w:eastAsia="MS Mincho" w:hAnsiTheme="minorHAnsi" w:cstheme="minorHAnsi"/>
          <w:sz w:val="22"/>
          <w:szCs w:val="22"/>
          <w:lang w:eastAsia="ja-JP"/>
        </w:rPr>
        <w:t xml:space="preserve">, importing CCMs/CPCs, solely </w:t>
      </w:r>
      <w:proofErr w:type="gramStart"/>
      <w:r w:rsidR="002F68F3" w:rsidRPr="00015F98">
        <w:rPr>
          <w:rFonts w:asciiTheme="minorHAnsi" w:eastAsia="MS Mincho" w:hAnsiTheme="minorHAnsi" w:cstheme="minorHAnsi"/>
          <w:sz w:val="22"/>
          <w:szCs w:val="22"/>
          <w:lang w:eastAsia="ja-JP"/>
        </w:rPr>
        <w:t>on the basis of</w:t>
      </w:r>
      <w:proofErr w:type="gramEnd"/>
      <w:r w:rsidR="002F68F3" w:rsidRPr="00015F98">
        <w:rPr>
          <w:rFonts w:asciiTheme="minorHAnsi" w:eastAsia="MS Mincho" w:hAnsiTheme="minorHAnsi" w:cstheme="minorHAnsi"/>
          <w:sz w:val="22"/>
          <w:szCs w:val="22"/>
          <w:lang w:eastAsia="ja-JP"/>
        </w:rPr>
        <w:t xml:space="preserve"> the use of such paper </w:t>
      </w:r>
      <w:r w:rsidR="005E0B04" w:rsidRPr="00015F98">
        <w:rPr>
          <w:rFonts w:asciiTheme="minorHAnsi" w:eastAsia="MS Mincho" w:hAnsiTheme="minorHAnsi" w:cstheme="minorHAnsi"/>
          <w:sz w:val="22"/>
          <w:szCs w:val="22"/>
          <w:lang w:eastAsia="ja-JP"/>
        </w:rPr>
        <w:t xml:space="preserve">or printed </w:t>
      </w:r>
      <w:r w:rsidR="002F68F3" w:rsidRPr="00015F98">
        <w:rPr>
          <w:rFonts w:asciiTheme="minorHAnsi" w:eastAsia="MS Mincho" w:hAnsiTheme="minorHAnsi" w:cstheme="minorHAnsi"/>
          <w:sz w:val="22"/>
          <w:szCs w:val="22"/>
          <w:lang w:eastAsia="ja-JP"/>
        </w:rPr>
        <w:t xml:space="preserve">PBCD </w:t>
      </w:r>
      <w:r w:rsidR="00CD6B29" w:rsidRPr="00015F98">
        <w:rPr>
          <w:rFonts w:asciiTheme="minorHAnsi" w:eastAsia="MS Mincho" w:hAnsiTheme="minorHAnsi" w:cstheme="minorHAnsi"/>
          <w:sz w:val="22"/>
          <w:szCs w:val="22"/>
          <w:lang w:eastAsia="ja-JP"/>
        </w:rPr>
        <w:t>and</w:t>
      </w:r>
      <w:r w:rsidR="002F68F3" w:rsidRPr="00015F98">
        <w:rPr>
          <w:rFonts w:asciiTheme="minorHAnsi" w:eastAsia="MS Mincho" w:hAnsiTheme="minorHAnsi" w:cstheme="minorHAnsi"/>
          <w:sz w:val="22"/>
          <w:szCs w:val="22"/>
          <w:lang w:eastAsia="ja-JP"/>
        </w:rPr>
        <w:t xml:space="preserve"> PBRC</w:t>
      </w:r>
      <w:r w:rsidR="00FC74EA" w:rsidRPr="00015F98">
        <w:rPr>
          <w:rFonts w:asciiTheme="minorHAnsi" w:eastAsia="MS Mincho" w:hAnsiTheme="minorHAnsi" w:cstheme="minorHAnsi"/>
          <w:sz w:val="22"/>
          <w:szCs w:val="22"/>
          <w:lang w:eastAsia="ja-JP"/>
        </w:rPr>
        <w:t>,</w:t>
      </w:r>
      <w:r w:rsidRPr="00015F98">
        <w:rPr>
          <w:rFonts w:asciiTheme="minorHAnsi" w:eastAsia="MS Mincho" w:hAnsiTheme="minorHAnsi" w:cstheme="minorHAnsi"/>
          <w:sz w:val="22"/>
          <w:szCs w:val="22"/>
          <w:lang w:eastAsia="ja-JP"/>
        </w:rPr>
        <w:t xml:space="preserve"> </w:t>
      </w:r>
      <w:r w:rsidR="002F68F3" w:rsidRPr="00015F98">
        <w:rPr>
          <w:rFonts w:asciiTheme="minorHAnsi" w:eastAsia="MS Mincho" w:hAnsiTheme="minorHAnsi" w:cstheme="minorHAnsi"/>
          <w:sz w:val="22"/>
          <w:szCs w:val="22"/>
          <w:lang w:eastAsia="ja-JP"/>
        </w:rPr>
        <w:t xml:space="preserve">shall not be cited as a reason </w:t>
      </w:r>
      <w:r w:rsidRPr="00015F98">
        <w:rPr>
          <w:rFonts w:asciiTheme="minorHAnsi" w:eastAsia="MS Mincho" w:hAnsiTheme="minorHAnsi" w:cstheme="minorHAnsi"/>
          <w:sz w:val="22"/>
          <w:szCs w:val="22"/>
          <w:lang w:eastAsia="ja-JP"/>
        </w:rPr>
        <w:t>to delay or deny import of PBF</w:t>
      </w:r>
      <w:r w:rsidR="002F68F3" w:rsidRPr="00015F98">
        <w:rPr>
          <w:rFonts w:asciiTheme="minorHAnsi" w:eastAsia="MS Mincho" w:hAnsiTheme="minorHAnsi" w:cstheme="minorHAnsi"/>
          <w:sz w:val="22"/>
          <w:szCs w:val="22"/>
          <w:lang w:eastAsia="ja-JP"/>
        </w:rPr>
        <w:t>.</w:t>
      </w:r>
    </w:p>
    <w:p w14:paraId="21ECEDE8" w14:textId="77777777" w:rsidR="00283814" w:rsidRPr="00015F98" w:rsidRDefault="00283814" w:rsidP="00015F98">
      <w:pPr>
        <w:pStyle w:val="ListParagraph"/>
        <w:adjustRightInd w:val="0"/>
        <w:snapToGrid w:val="0"/>
        <w:ind w:left="440" w:firstLine="0"/>
        <w:rPr>
          <w:rFonts w:asciiTheme="minorHAnsi" w:eastAsia="MS Mincho" w:hAnsiTheme="minorHAnsi" w:cstheme="minorHAnsi"/>
          <w:sz w:val="22"/>
          <w:szCs w:val="22"/>
          <w:lang w:eastAsia="ja-JP"/>
        </w:rPr>
      </w:pPr>
    </w:p>
    <w:p w14:paraId="196F98C8" w14:textId="2D82E613" w:rsidR="00283814" w:rsidRPr="00015F98" w:rsidRDefault="002F68F3" w:rsidP="00015F98">
      <w:pPr>
        <w:pStyle w:val="ListParagraph"/>
        <w:numPr>
          <w:ilvl w:val="0"/>
          <w:numId w:val="3"/>
        </w:numPr>
        <w:adjustRightInd w:val="0"/>
        <w:snapToGrid w:val="0"/>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lastRenderedPageBreak/>
        <w:t xml:space="preserve">Where requested by a CCM/CPC, </w:t>
      </w:r>
      <w:r w:rsidR="000F06E6" w:rsidRPr="00015F98">
        <w:rPr>
          <w:rFonts w:asciiTheme="minorHAnsi" w:eastAsia="MS Mincho" w:hAnsiTheme="minorHAnsi" w:cstheme="minorHAnsi"/>
          <w:sz w:val="22"/>
          <w:szCs w:val="22"/>
          <w:lang w:eastAsia="ja-JP"/>
        </w:rPr>
        <w:t xml:space="preserve">the Secretariat shall facilitate the </w:t>
      </w:r>
      <w:r w:rsidRPr="00015F98">
        <w:rPr>
          <w:rFonts w:asciiTheme="minorHAnsi" w:eastAsia="MS Mincho" w:hAnsiTheme="minorHAnsi" w:cstheme="minorHAnsi"/>
          <w:sz w:val="22"/>
          <w:szCs w:val="22"/>
          <w:lang w:eastAsia="ja-JP"/>
        </w:rPr>
        <w:t xml:space="preserve">conversion of paper PBCDs or PBRCs, or printed </w:t>
      </w:r>
      <w:proofErr w:type="spellStart"/>
      <w:r w:rsidRPr="00015F98">
        <w:rPr>
          <w:rFonts w:asciiTheme="minorHAnsi" w:eastAsia="MS Mincho" w:hAnsiTheme="minorHAnsi" w:cstheme="minorHAnsi"/>
          <w:sz w:val="22"/>
          <w:szCs w:val="22"/>
          <w:lang w:eastAsia="ja-JP"/>
        </w:rPr>
        <w:t>ePBCDs</w:t>
      </w:r>
      <w:proofErr w:type="spellEnd"/>
      <w:r w:rsidRPr="00015F98">
        <w:rPr>
          <w:rFonts w:asciiTheme="minorHAnsi" w:eastAsia="MS Mincho" w:hAnsiTheme="minorHAnsi" w:cstheme="minorHAnsi"/>
          <w:sz w:val="22"/>
          <w:szCs w:val="22"/>
          <w:lang w:eastAsia="ja-JP"/>
        </w:rPr>
        <w:t xml:space="preserve"> or </w:t>
      </w:r>
      <w:proofErr w:type="spellStart"/>
      <w:r w:rsidRPr="00015F98">
        <w:rPr>
          <w:rFonts w:asciiTheme="minorHAnsi" w:eastAsia="MS Mincho" w:hAnsiTheme="minorHAnsi" w:cstheme="minorHAnsi"/>
          <w:sz w:val="22"/>
          <w:szCs w:val="22"/>
          <w:lang w:eastAsia="ja-JP"/>
        </w:rPr>
        <w:t>ePBRCs</w:t>
      </w:r>
      <w:proofErr w:type="spellEnd"/>
      <w:r w:rsidRPr="00015F98">
        <w:rPr>
          <w:rFonts w:asciiTheme="minorHAnsi" w:eastAsia="MS Mincho" w:hAnsiTheme="minorHAnsi" w:cstheme="minorHAnsi"/>
          <w:sz w:val="22"/>
          <w:szCs w:val="22"/>
          <w:lang w:eastAsia="ja-JP"/>
        </w:rPr>
        <w:t xml:space="preserve"> to </w:t>
      </w:r>
      <w:proofErr w:type="spellStart"/>
      <w:r w:rsidRPr="00015F98">
        <w:rPr>
          <w:rFonts w:asciiTheme="minorHAnsi" w:eastAsia="MS Mincho" w:hAnsiTheme="minorHAnsi" w:cstheme="minorHAnsi"/>
          <w:sz w:val="22"/>
          <w:szCs w:val="22"/>
          <w:lang w:eastAsia="ja-JP"/>
        </w:rPr>
        <w:t>ePBCDs</w:t>
      </w:r>
      <w:proofErr w:type="spellEnd"/>
      <w:r w:rsidRPr="00015F98">
        <w:rPr>
          <w:rFonts w:asciiTheme="minorHAnsi" w:eastAsia="MS Mincho" w:hAnsiTheme="minorHAnsi" w:cstheme="minorHAnsi"/>
          <w:sz w:val="22"/>
          <w:szCs w:val="22"/>
          <w:lang w:eastAsia="ja-JP"/>
        </w:rPr>
        <w:t xml:space="preserve"> or </w:t>
      </w:r>
      <w:proofErr w:type="spellStart"/>
      <w:r w:rsidRPr="00015F98">
        <w:rPr>
          <w:rFonts w:asciiTheme="minorHAnsi" w:eastAsia="MS Mincho" w:hAnsiTheme="minorHAnsi" w:cstheme="minorHAnsi"/>
          <w:sz w:val="22"/>
          <w:szCs w:val="22"/>
          <w:lang w:eastAsia="ja-JP"/>
        </w:rPr>
        <w:t>ePBRCs</w:t>
      </w:r>
      <w:proofErr w:type="spellEnd"/>
      <w:r w:rsidRPr="00015F98">
        <w:rPr>
          <w:rFonts w:asciiTheme="minorHAnsi" w:eastAsia="MS Mincho" w:hAnsiTheme="minorHAnsi" w:cstheme="minorHAnsi"/>
          <w:sz w:val="22"/>
          <w:szCs w:val="22"/>
          <w:lang w:eastAsia="ja-JP"/>
        </w:rPr>
        <w:t xml:space="preserve">. </w:t>
      </w:r>
    </w:p>
    <w:p w14:paraId="6944DD50" w14:textId="77777777" w:rsidR="00283814" w:rsidRPr="00015F98" w:rsidRDefault="00283814" w:rsidP="00015F98">
      <w:pPr>
        <w:adjustRightInd w:val="0"/>
        <w:snapToGrid w:val="0"/>
        <w:ind w:left="0" w:firstLine="0"/>
        <w:jc w:val="left"/>
        <w:rPr>
          <w:rFonts w:asciiTheme="minorHAnsi" w:eastAsia="MS Mincho" w:hAnsiTheme="minorHAnsi" w:cstheme="minorHAnsi"/>
          <w:b/>
          <w:bCs/>
          <w:sz w:val="22"/>
          <w:szCs w:val="22"/>
          <w:lang w:eastAsia="ja-JP"/>
        </w:rPr>
      </w:pPr>
    </w:p>
    <w:p w14:paraId="11EB29CC" w14:textId="77777777" w:rsidR="00283814" w:rsidRPr="00015F98" w:rsidRDefault="00283814" w:rsidP="00015F98">
      <w:pPr>
        <w:adjustRightInd w:val="0"/>
        <w:snapToGrid w:val="0"/>
        <w:ind w:left="0" w:firstLine="0"/>
        <w:jc w:val="left"/>
        <w:rPr>
          <w:rFonts w:asciiTheme="minorHAnsi" w:eastAsia="MS Mincho" w:hAnsiTheme="minorHAnsi" w:cstheme="minorHAnsi"/>
          <w:b/>
          <w:bCs/>
          <w:sz w:val="22"/>
          <w:szCs w:val="22"/>
          <w:lang w:eastAsia="ja-JP"/>
        </w:rPr>
      </w:pPr>
    </w:p>
    <w:p w14:paraId="05AF2186" w14:textId="635B29EA" w:rsidR="00283814" w:rsidRPr="00015F98" w:rsidRDefault="002F68F3" w:rsidP="00015F98">
      <w:pPr>
        <w:adjustRightInd w:val="0"/>
        <w:snapToGrid w:val="0"/>
        <w:ind w:left="0" w:firstLine="0"/>
        <w:jc w:val="left"/>
        <w:rPr>
          <w:rFonts w:asciiTheme="minorHAnsi" w:eastAsia="MS Mincho" w:hAnsiTheme="minorHAnsi" w:cstheme="minorHAnsi"/>
          <w:b/>
          <w:bCs/>
          <w:sz w:val="22"/>
          <w:szCs w:val="22"/>
          <w:lang w:eastAsia="ja-JP"/>
        </w:rPr>
      </w:pPr>
      <w:r w:rsidRPr="00015F98">
        <w:rPr>
          <w:rFonts w:asciiTheme="minorHAnsi" w:eastAsia="MS Mincho" w:hAnsiTheme="minorHAnsi" w:cstheme="minorHAnsi"/>
          <w:b/>
          <w:bCs/>
          <w:sz w:val="22"/>
          <w:szCs w:val="22"/>
          <w:lang w:eastAsia="ja-JP"/>
        </w:rPr>
        <w:t>Annex A: Format of Paper PBCD</w:t>
      </w:r>
    </w:p>
    <w:p w14:paraId="2AA5BDD0" w14:textId="3EB08641" w:rsidR="00283814" w:rsidRPr="00015F98" w:rsidRDefault="002F68F3" w:rsidP="00015F98">
      <w:pPr>
        <w:adjustRightInd w:val="0"/>
        <w:snapToGrid w:val="0"/>
        <w:ind w:left="0" w:firstLineChars="100" w:firstLine="220"/>
        <w:jc w:val="left"/>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Need to be considered based on the discussion in the main text.</w:t>
      </w:r>
    </w:p>
    <w:p w14:paraId="336FADE1" w14:textId="77777777" w:rsidR="00283814" w:rsidRPr="00015F98" w:rsidRDefault="00283814" w:rsidP="00015F98">
      <w:pPr>
        <w:widowControl w:val="0"/>
        <w:autoSpaceDE w:val="0"/>
        <w:autoSpaceDN w:val="0"/>
        <w:adjustRightInd w:val="0"/>
        <w:snapToGrid w:val="0"/>
        <w:ind w:left="1439" w:hangingChars="654" w:hanging="1439"/>
        <w:rPr>
          <w:rFonts w:asciiTheme="minorHAnsi" w:eastAsia="MS Mincho" w:hAnsiTheme="minorHAnsi" w:cstheme="minorHAnsi"/>
          <w:bCs/>
          <w:sz w:val="22"/>
          <w:szCs w:val="22"/>
          <w:lang w:eastAsia="ja-JP"/>
        </w:rPr>
      </w:pPr>
    </w:p>
    <w:p w14:paraId="5E6E57FE" w14:textId="508B1856" w:rsidR="00283814" w:rsidRPr="00015F98" w:rsidRDefault="002F68F3" w:rsidP="00015F98">
      <w:pPr>
        <w:adjustRightInd w:val="0"/>
        <w:snapToGrid w:val="0"/>
        <w:ind w:left="0" w:firstLine="0"/>
        <w:jc w:val="left"/>
        <w:rPr>
          <w:rFonts w:asciiTheme="minorHAnsi" w:eastAsia="MS Mincho" w:hAnsiTheme="minorHAnsi" w:cstheme="minorHAnsi"/>
          <w:b/>
          <w:bCs/>
          <w:sz w:val="22"/>
          <w:szCs w:val="22"/>
          <w:lang w:eastAsia="ja-JP"/>
        </w:rPr>
      </w:pPr>
      <w:r w:rsidRPr="00015F98">
        <w:rPr>
          <w:rFonts w:asciiTheme="minorHAnsi" w:eastAsia="MS Mincho" w:hAnsiTheme="minorHAnsi" w:cstheme="minorHAnsi"/>
          <w:b/>
          <w:bCs/>
          <w:sz w:val="22"/>
          <w:szCs w:val="22"/>
          <w:lang w:eastAsia="ja-JP"/>
        </w:rPr>
        <w:t xml:space="preserve">Annex </w:t>
      </w:r>
      <w:r w:rsidR="00283814" w:rsidRPr="00015F98">
        <w:rPr>
          <w:rFonts w:asciiTheme="minorHAnsi" w:eastAsia="MS Mincho" w:hAnsiTheme="minorHAnsi" w:cstheme="minorHAnsi"/>
          <w:b/>
          <w:bCs/>
          <w:sz w:val="22"/>
          <w:szCs w:val="22"/>
          <w:lang w:eastAsia="ja-JP"/>
        </w:rPr>
        <w:t>B</w:t>
      </w:r>
      <w:r w:rsidRPr="00015F98">
        <w:rPr>
          <w:rFonts w:asciiTheme="minorHAnsi" w:eastAsia="MS Mincho" w:hAnsiTheme="minorHAnsi" w:cstheme="minorHAnsi"/>
          <w:b/>
          <w:bCs/>
          <w:sz w:val="22"/>
          <w:szCs w:val="22"/>
          <w:lang w:eastAsia="ja-JP"/>
        </w:rPr>
        <w:t>: Format of Paper PBRC</w:t>
      </w:r>
    </w:p>
    <w:p w14:paraId="6CABBD94" w14:textId="77777777" w:rsidR="002F68F3" w:rsidRPr="00015F98" w:rsidRDefault="002F68F3" w:rsidP="00015F98">
      <w:pPr>
        <w:adjustRightInd w:val="0"/>
        <w:snapToGrid w:val="0"/>
        <w:ind w:left="0" w:firstLineChars="100" w:firstLine="220"/>
        <w:jc w:val="left"/>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Need to be considered based on the discussion in the main text.</w:t>
      </w:r>
    </w:p>
    <w:p w14:paraId="136AEA32" w14:textId="77777777" w:rsidR="00283814" w:rsidRPr="00015F98" w:rsidRDefault="00283814" w:rsidP="00015F98">
      <w:pPr>
        <w:adjustRightInd w:val="0"/>
        <w:snapToGrid w:val="0"/>
        <w:ind w:left="0" w:firstLine="0"/>
        <w:jc w:val="left"/>
        <w:rPr>
          <w:rFonts w:asciiTheme="minorHAnsi" w:eastAsia="MS Mincho" w:hAnsiTheme="minorHAnsi" w:cstheme="minorHAnsi"/>
          <w:b/>
          <w:bCs/>
          <w:sz w:val="22"/>
          <w:szCs w:val="22"/>
          <w:lang w:eastAsia="ja-JP"/>
        </w:rPr>
      </w:pPr>
    </w:p>
    <w:p w14:paraId="07A73E35" w14:textId="681CC2B3" w:rsidR="00283814" w:rsidRPr="00015F98" w:rsidRDefault="002F68F3" w:rsidP="00015F98">
      <w:pPr>
        <w:adjustRightInd w:val="0"/>
        <w:snapToGrid w:val="0"/>
        <w:ind w:left="0" w:firstLine="0"/>
        <w:jc w:val="left"/>
        <w:rPr>
          <w:rFonts w:asciiTheme="minorHAnsi" w:eastAsia="MS Mincho" w:hAnsiTheme="minorHAnsi" w:cstheme="minorHAnsi"/>
          <w:b/>
          <w:bCs/>
          <w:sz w:val="22"/>
          <w:szCs w:val="22"/>
          <w:lang w:eastAsia="ja-JP"/>
        </w:rPr>
      </w:pPr>
      <w:r w:rsidRPr="00015F98">
        <w:rPr>
          <w:rFonts w:asciiTheme="minorHAnsi" w:eastAsia="MS Mincho" w:hAnsiTheme="minorHAnsi" w:cstheme="minorHAnsi"/>
          <w:b/>
          <w:bCs/>
          <w:sz w:val="22"/>
          <w:szCs w:val="22"/>
          <w:lang w:eastAsia="ja-JP"/>
        </w:rPr>
        <w:t xml:space="preserve">Annex </w:t>
      </w:r>
      <w:r w:rsidR="00283814" w:rsidRPr="00015F98">
        <w:rPr>
          <w:rFonts w:asciiTheme="minorHAnsi" w:eastAsia="MS Mincho" w:hAnsiTheme="minorHAnsi" w:cstheme="minorHAnsi"/>
          <w:b/>
          <w:bCs/>
          <w:sz w:val="22"/>
          <w:szCs w:val="22"/>
          <w:lang w:eastAsia="ja-JP"/>
        </w:rPr>
        <w:t>C</w:t>
      </w:r>
      <w:r w:rsidRPr="00015F98">
        <w:rPr>
          <w:rFonts w:asciiTheme="minorHAnsi" w:eastAsia="MS Mincho" w:hAnsiTheme="minorHAnsi" w:cstheme="minorHAnsi"/>
          <w:b/>
          <w:bCs/>
          <w:sz w:val="22"/>
          <w:szCs w:val="22"/>
          <w:lang w:eastAsia="ja-JP"/>
        </w:rPr>
        <w:t xml:space="preserve">: </w:t>
      </w:r>
      <w:r w:rsidR="00DB1A07" w:rsidRPr="00015F98">
        <w:rPr>
          <w:rFonts w:asciiTheme="minorHAnsi" w:eastAsia="MS Mincho" w:hAnsiTheme="minorHAnsi" w:cstheme="minorHAnsi"/>
          <w:b/>
          <w:bCs/>
          <w:sz w:val="22"/>
          <w:szCs w:val="22"/>
          <w:lang w:eastAsia="ja-JP"/>
        </w:rPr>
        <w:t>Information</w:t>
      </w:r>
      <w:r w:rsidRPr="00015F98">
        <w:rPr>
          <w:rFonts w:asciiTheme="minorHAnsi" w:eastAsia="MS Mincho" w:hAnsiTheme="minorHAnsi" w:cstheme="minorHAnsi"/>
          <w:b/>
          <w:bCs/>
          <w:sz w:val="22"/>
          <w:szCs w:val="22"/>
          <w:lang w:eastAsia="ja-JP"/>
        </w:rPr>
        <w:t xml:space="preserve"> to be </w:t>
      </w:r>
      <w:r w:rsidR="00DB1A07" w:rsidRPr="00015F98">
        <w:rPr>
          <w:rFonts w:asciiTheme="minorHAnsi" w:eastAsia="MS Mincho" w:hAnsiTheme="minorHAnsi" w:cstheme="minorHAnsi"/>
          <w:b/>
          <w:bCs/>
          <w:sz w:val="22"/>
          <w:szCs w:val="22"/>
          <w:lang w:eastAsia="ja-JP"/>
        </w:rPr>
        <w:t>Recorded</w:t>
      </w:r>
      <w:r w:rsidRPr="00015F98">
        <w:rPr>
          <w:rFonts w:asciiTheme="minorHAnsi" w:eastAsia="MS Mincho" w:hAnsiTheme="minorHAnsi" w:cstheme="minorHAnsi"/>
          <w:b/>
          <w:bCs/>
          <w:sz w:val="22"/>
          <w:szCs w:val="22"/>
          <w:lang w:eastAsia="ja-JP"/>
        </w:rPr>
        <w:t xml:space="preserve"> in ePBCD</w:t>
      </w:r>
    </w:p>
    <w:p w14:paraId="4E612CC7" w14:textId="77777777" w:rsidR="002F68F3" w:rsidRPr="00015F98" w:rsidRDefault="002F68F3" w:rsidP="00015F98">
      <w:pPr>
        <w:adjustRightInd w:val="0"/>
        <w:snapToGrid w:val="0"/>
        <w:ind w:left="0" w:firstLineChars="100" w:firstLine="220"/>
        <w:jc w:val="left"/>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Need to be considered based on the discussion in the main text.</w:t>
      </w:r>
    </w:p>
    <w:p w14:paraId="41607F39" w14:textId="77777777" w:rsidR="00283814" w:rsidRPr="00015F98" w:rsidRDefault="00283814" w:rsidP="00015F98">
      <w:pPr>
        <w:adjustRightInd w:val="0"/>
        <w:snapToGrid w:val="0"/>
        <w:ind w:left="0" w:firstLine="0"/>
        <w:jc w:val="left"/>
        <w:rPr>
          <w:rFonts w:asciiTheme="minorHAnsi" w:eastAsia="MS Mincho" w:hAnsiTheme="minorHAnsi" w:cstheme="minorHAnsi"/>
          <w:b/>
          <w:bCs/>
          <w:sz w:val="22"/>
          <w:szCs w:val="22"/>
          <w:lang w:eastAsia="ja-JP"/>
        </w:rPr>
      </w:pPr>
    </w:p>
    <w:p w14:paraId="2DFD8A65" w14:textId="6B98825C" w:rsidR="00283814" w:rsidRPr="00015F98" w:rsidRDefault="002F68F3" w:rsidP="00015F98">
      <w:pPr>
        <w:adjustRightInd w:val="0"/>
        <w:snapToGrid w:val="0"/>
        <w:ind w:left="0" w:firstLine="0"/>
        <w:jc w:val="left"/>
        <w:rPr>
          <w:rFonts w:asciiTheme="minorHAnsi" w:eastAsia="MS Mincho" w:hAnsiTheme="minorHAnsi" w:cstheme="minorHAnsi"/>
          <w:b/>
          <w:bCs/>
          <w:sz w:val="22"/>
          <w:szCs w:val="22"/>
          <w:lang w:eastAsia="ja-JP"/>
        </w:rPr>
      </w:pPr>
      <w:r w:rsidRPr="00015F98">
        <w:rPr>
          <w:rFonts w:asciiTheme="minorHAnsi" w:eastAsia="MS Mincho" w:hAnsiTheme="minorHAnsi" w:cstheme="minorHAnsi"/>
          <w:b/>
          <w:bCs/>
          <w:sz w:val="22"/>
          <w:szCs w:val="22"/>
          <w:lang w:eastAsia="ja-JP"/>
        </w:rPr>
        <w:t xml:space="preserve">Annex </w:t>
      </w:r>
      <w:r w:rsidR="00283814" w:rsidRPr="00015F98">
        <w:rPr>
          <w:rFonts w:asciiTheme="minorHAnsi" w:eastAsia="MS Mincho" w:hAnsiTheme="minorHAnsi" w:cstheme="minorHAnsi"/>
          <w:b/>
          <w:bCs/>
          <w:sz w:val="22"/>
          <w:szCs w:val="22"/>
          <w:lang w:eastAsia="ja-JP"/>
        </w:rPr>
        <w:t>D</w:t>
      </w:r>
      <w:r w:rsidRPr="00015F98">
        <w:rPr>
          <w:rFonts w:asciiTheme="minorHAnsi" w:eastAsia="MS Mincho" w:hAnsiTheme="minorHAnsi" w:cstheme="minorHAnsi"/>
          <w:b/>
          <w:bCs/>
          <w:sz w:val="22"/>
          <w:szCs w:val="22"/>
          <w:lang w:eastAsia="ja-JP"/>
        </w:rPr>
        <w:t>:</w:t>
      </w:r>
      <w:r w:rsidR="00DB1A07" w:rsidRPr="00015F98">
        <w:rPr>
          <w:rFonts w:asciiTheme="minorHAnsi" w:eastAsia="MS Mincho" w:hAnsiTheme="minorHAnsi" w:cstheme="minorHAnsi"/>
          <w:b/>
          <w:bCs/>
          <w:sz w:val="22"/>
          <w:szCs w:val="22"/>
          <w:lang w:eastAsia="ja-JP"/>
        </w:rPr>
        <w:t xml:space="preserve"> Information to be Recorded in </w:t>
      </w:r>
      <w:proofErr w:type="spellStart"/>
      <w:r w:rsidR="00DB1A07" w:rsidRPr="00015F98">
        <w:rPr>
          <w:rFonts w:asciiTheme="minorHAnsi" w:eastAsia="MS Mincho" w:hAnsiTheme="minorHAnsi" w:cstheme="minorHAnsi"/>
          <w:b/>
          <w:bCs/>
          <w:sz w:val="22"/>
          <w:szCs w:val="22"/>
          <w:lang w:eastAsia="ja-JP"/>
        </w:rPr>
        <w:t>ePBRC</w:t>
      </w:r>
      <w:proofErr w:type="spellEnd"/>
    </w:p>
    <w:p w14:paraId="699D20A3" w14:textId="77777777" w:rsidR="002F68F3" w:rsidRPr="00015F98" w:rsidRDefault="002F68F3" w:rsidP="00015F98">
      <w:pPr>
        <w:adjustRightInd w:val="0"/>
        <w:snapToGrid w:val="0"/>
        <w:ind w:left="0" w:firstLineChars="100" w:firstLine="220"/>
        <w:jc w:val="left"/>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Need to be considered based on the discussion in the main text.</w:t>
      </w:r>
    </w:p>
    <w:p w14:paraId="72B3129D" w14:textId="00FF9FAB" w:rsidR="00283814" w:rsidRPr="00015F98" w:rsidRDefault="00283814" w:rsidP="00015F98">
      <w:pPr>
        <w:adjustRightInd w:val="0"/>
        <w:snapToGrid w:val="0"/>
        <w:ind w:left="0" w:firstLineChars="100" w:firstLine="220"/>
        <w:jc w:val="left"/>
        <w:rPr>
          <w:rFonts w:asciiTheme="minorHAnsi" w:eastAsia="MS Mincho" w:hAnsiTheme="minorHAnsi" w:cstheme="minorHAnsi"/>
          <w:sz w:val="22"/>
          <w:szCs w:val="22"/>
          <w:lang w:eastAsia="ja-JP"/>
        </w:rPr>
      </w:pPr>
    </w:p>
    <w:p w14:paraId="621E6C03" w14:textId="02FD8D94" w:rsidR="00926A1D" w:rsidRPr="00015F98" w:rsidRDefault="00926A1D" w:rsidP="00015F98">
      <w:pPr>
        <w:adjustRightInd w:val="0"/>
        <w:snapToGrid w:val="0"/>
        <w:ind w:left="0" w:firstLine="0"/>
        <w:jc w:val="left"/>
        <w:rPr>
          <w:rFonts w:asciiTheme="minorHAnsi" w:eastAsia="MS Mincho" w:hAnsiTheme="minorHAnsi" w:cstheme="minorHAnsi"/>
          <w:b/>
          <w:bCs/>
          <w:sz w:val="22"/>
          <w:szCs w:val="22"/>
          <w:lang w:eastAsia="ja-JP"/>
        </w:rPr>
      </w:pPr>
      <w:r w:rsidRPr="00015F98">
        <w:rPr>
          <w:rFonts w:asciiTheme="minorHAnsi" w:eastAsia="MS Mincho" w:hAnsiTheme="minorHAnsi" w:cstheme="minorHAnsi"/>
          <w:b/>
          <w:bCs/>
          <w:sz w:val="22"/>
          <w:szCs w:val="22"/>
          <w:lang w:eastAsia="ja-JP"/>
        </w:rPr>
        <w:t xml:space="preserve">Annex E: Procedures for Technical Difficulties </w:t>
      </w:r>
      <w:r w:rsidR="00C03952" w:rsidRPr="00015F98">
        <w:rPr>
          <w:rFonts w:asciiTheme="minorHAnsi" w:eastAsia="MS Mincho" w:hAnsiTheme="minorHAnsi" w:cstheme="minorHAnsi"/>
          <w:b/>
          <w:bCs/>
          <w:sz w:val="22"/>
          <w:szCs w:val="22"/>
          <w:lang w:eastAsia="ja-JP"/>
        </w:rPr>
        <w:t>with</w:t>
      </w:r>
      <w:r w:rsidRPr="00015F98">
        <w:rPr>
          <w:rFonts w:asciiTheme="minorHAnsi" w:eastAsia="MS Mincho" w:hAnsiTheme="minorHAnsi" w:cstheme="minorHAnsi"/>
          <w:b/>
          <w:bCs/>
          <w:sz w:val="22"/>
          <w:szCs w:val="22"/>
          <w:lang w:eastAsia="ja-JP"/>
        </w:rPr>
        <w:t xml:space="preserve"> </w:t>
      </w:r>
      <w:r w:rsidR="00C03952" w:rsidRPr="00015F98">
        <w:rPr>
          <w:rFonts w:asciiTheme="minorHAnsi" w:eastAsia="MS Mincho" w:hAnsiTheme="minorHAnsi" w:cstheme="minorHAnsi"/>
          <w:b/>
          <w:bCs/>
          <w:sz w:val="22"/>
          <w:szCs w:val="22"/>
          <w:lang w:eastAsia="ja-JP"/>
        </w:rPr>
        <w:t xml:space="preserve">the </w:t>
      </w:r>
      <w:r w:rsidRPr="00015F98">
        <w:rPr>
          <w:rFonts w:asciiTheme="minorHAnsi" w:eastAsia="MS Mincho" w:hAnsiTheme="minorHAnsi" w:cstheme="minorHAnsi"/>
          <w:b/>
          <w:bCs/>
          <w:sz w:val="22"/>
          <w:szCs w:val="22"/>
          <w:lang w:eastAsia="ja-JP"/>
        </w:rPr>
        <w:t>ePB</w:t>
      </w:r>
      <w:r w:rsidR="00C03952" w:rsidRPr="00015F98">
        <w:rPr>
          <w:rFonts w:asciiTheme="minorHAnsi" w:eastAsia="MS Mincho" w:hAnsiTheme="minorHAnsi" w:cstheme="minorHAnsi"/>
          <w:b/>
          <w:bCs/>
          <w:sz w:val="22"/>
          <w:szCs w:val="22"/>
          <w:lang w:eastAsia="ja-JP"/>
        </w:rPr>
        <w:t>CD system</w:t>
      </w:r>
    </w:p>
    <w:p w14:paraId="4422A7A6" w14:textId="77777777" w:rsidR="00926A1D" w:rsidRPr="00015F98" w:rsidRDefault="00926A1D" w:rsidP="00015F98">
      <w:pPr>
        <w:adjustRightInd w:val="0"/>
        <w:snapToGrid w:val="0"/>
        <w:ind w:left="0" w:firstLineChars="100" w:firstLine="220"/>
        <w:jc w:val="left"/>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Need to be considered based on the discussion in the main text.</w:t>
      </w:r>
    </w:p>
    <w:p w14:paraId="60534EEF" w14:textId="77777777" w:rsidR="004470BA" w:rsidRPr="00015F98" w:rsidRDefault="004470BA" w:rsidP="00015F98">
      <w:pPr>
        <w:adjustRightInd w:val="0"/>
        <w:snapToGrid w:val="0"/>
        <w:ind w:left="0" w:firstLine="0"/>
        <w:jc w:val="left"/>
        <w:rPr>
          <w:rFonts w:asciiTheme="minorHAnsi" w:eastAsia="MS Mincho" w:hAnsiTheme="minorHAnsi" w:cstheme="minorHAnsi"/>
          <w:b/>
          <w:bCs/>
          <w:sz w:val="22"/>
          <w:szCs w:val="22"/>
          <w:lang w:eastAsia="ja-JP"/>
        </w:rPr>
      </w:pPr>
    </w:p>
    <w:p w14:paraId="15314A3B" w14:textId="275B264C" w:rsidR="004470BA" w:rsidRPr="00015F98" w:rsidRDefault="004470BA" w:rsidP="00015F98">
      <w:pPr>
        <w:adjustRightInd w:val="0"/>
        <w:snapToGrid w:val="0"/>
        <w:ind w:left="0" w:firstLine="0"/>
        <w:jc w:val="left"/>
        <w:rPr>
          <w:rFonts w:asciiTheme="minorHAnsi" w:eastAsia="MS Mincho" w:hAnsiTheme="minorHAnsi" w:cstheme="minorHAnsi"/>
          <w:b/>
          <w:bCs/>
          <w:sz w:val="22"/>
          <w:szCs w:val="22"/>
          <w:lang w:eastAsia="ja-JP"/>
        </w:rPr>
      </w:pPr>
      <w:r w:rsidRPr="00015F98">
        <w:rPr>
          <w:rFonts w:asciiTheme="minorHAnsi" w:eastAsia="MS Mincho" w:hAnsiTheme="minorHAnsi" w:cstheme="minorHAnsi"/>
          <w:b/>
          <w:bCs/>
          <w:sz w:val="22"/>
          <w:szCs w:val="22"/>
          <w:lang w:eastAsia="ja-JP"/>
        </w:rPr>
        <w:t>Annex F: Artificial Fry</w:t>
      </w:r>
    </w:p>
    <w:p w14:paraId="1EF9718F" w14:textId="77777777" w:rsidR="004470BA" w:rsidRPr="00015F98" w:rsidRDefault="004470BA" w:rsidP="00015F98">
      <w:pPr>
        <w:adjustRightInd w:val="0"/>
        <w:snapToGrid w:val="0"/>
        <w:ind w:left="0" w:firstLineChars="100" w:firstLine="220"/>
        <w:jc w:val="left"/>
        <w:rPr>
          <w:rFonts w:asciiTheme="minorHAnsi" w:eastAsia="MS Mincho" w:hAnsiTheme="minorHAnsi" w:cstheme="minorHAnsi"/>
          <w:sz w:val="22"/>
          <w:szCs w:val="22"/>
          <w:lang w:eastAsia="ja-JP"/>
        </w:rPr>
      </w:pPr>
      <w:r w:rsidRPr="00015F98">
        <w:rPr>
          <w:rFonts w:asciiTheme="minorHAnsi" w:eastAsia="MS Mincho" w:hAnsiTheme="minorHAnsi" w:cstheme="minorHAnsi"/>
          <w:sz w:val="22"/>
          <w:szCs w:val="22"/>
          <w:lang w:eastAsia="ja-JP"/>
        </w:rPr>
        <w:t>Need to be considered based on the discussion in the main text.</w:t>
      </w:r>
    </w:p>
    <w:p w14:paraId="5ADE0DA4" w14:textId="77777777" w:rsidR="00283814" w:rsidRPr="00015F98" w:rsidRDefault="00283814" w:rsidP="00015F98">
      <w:pPr>
        <w:widowControl w:val="0"/>
        <w:autoSpaceDE w:val="0"/>
        <w:autoSpaceDN w:val="0"/>
        <w:adjustRightInd w:val="0"/>
        <w:snapToGrid w:val="0"/>
        <w:ind w:left="0" w:firstLine="0"/>
        <w:rPr>
          <w:rFonts w:asciiTheme="minorHAnsi" w:eastAsia="MS Mincho" w:hAnsiTheme="minorHAnsi" w:cstheme="minorHAnsi"/>
          <w:bCs/>
          <w:sz w:val="22"/>
          <w:szCs w:val="22"/>
          <w:lang w:eastAsia="ja-JP"/>
        </w:rPr>
      </w:pPr>
    </w:p>
    <w:p w14:paraId="1FF53D6E" w14:textId="77777777" w:rsidR="00E66638" w:rsidRPr="00015F98" w:rsidRDefault="00E66638" w:rsidP="00015F98">
      <w:pPr>
        <w:pStyle w:val="ListParagraph"/>
        <w:numPr>
          <w:ilvl w:val="0"/>
          <w:numId w:val="1"/>
        </w:numPr>
        <w:adjustRightInd w:val="0"/>
        <w:snapToGrid w:val="0"/>
        <w:rPr>
          <w:rFonts w:asciiTheme="minorHAnsi" w:eastAsia="MS Mincho" w:hAnsiTheme="minorHAnsi" w:cstheme="minorHAnsi"/>
          <w:b/>
          <w:vanish/>
          <w:color w:val="000000"/>
          <w:sz w:val="22"/>
          <w:szCs w:val="22"/>
          <w:lang w:eastAsia="ja-JP"/>
        </w:rPr>
      </w:pPr>
    </w:p>
    <w:sectPr w:rsidR="00E66638" w:rsidRPr="00015F98" w:rsidSect="00015F98">
      <w:headerReference w:type="default" r:id="rId11"/>
      <w:footerReference w:type="even" r:id="rId12"/>
      <w:footerReference w:type="default" r:id="rId13"/>
      <w:headerReference w:type="first" r:id="rId14"/>
      <w:pgSz w:w="11907" w:h="16840"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FBAC70" w14:textId="77777777" w:rsidR="00A666CD" w:rsidRDefault="00A666CD" w:rsidP="00A0122E">
      <w:r>
        <w:separator/>
      </w:r>
    </w:p>
  </w:endnote>
  <w:endnote w:type="continuationSeparator" w:id="0">
    <w:p w14:paraId="28E5CE73" w14:textId="77777777" w:rsidR="00A666CD" w:rsidRDefault="00A666CD" w:rsidP="00A01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DE"/>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F46E4" w14:textId="77777777" w:rsidR="00CB2272" w:rsidRDefault="00CB2272">
    <w:pPr>
      <w:pStyle w:val="Footer"/>
      <w:framePr w:h="0" w:wrap="around" w:vAnchor="text" w:hAnchor="margin" w:xAlign="center" w:y="1"/>
      <w:rPr>
        <w:rStyle w:val="PageNumber"/>
      </w:rPr>
    </w:pPr>
    <w:r>
      <w:fldChar w:fldCharType="begin"/>
    </w:r>
    <w:r>
      <w:rPr>
        <w:rStyle w:val="PageNumber"/>
      </w:rPr>
      <w:instrText xml:space="preserve">PAGE  </w:instrText>
    </w:r>
    <w:r>
      <w:fldChar w:fldCharType="end"/>
    </w:r>
  </w:p>
  <w:p w14:paraId="286F9057" w14:textId="77777777" w:rsidR="00CB2272" w:rsidRDefault="00CB22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180B5" w14:textId="2E352CEC" w:rsidR="00CB2272" w:rsidRDefault="00CB2272">
    <w:pPr>
      <w:pStyle w:val="Footer"/>
      <w:framePr w:h="0" w:wrap="around" w:vAnchor="text" w:hAnchor="margin" w:xAlign="center" w:y="1"/>
      <w:rPr>
        <w:rStyle w:val="PageNumber"/>
      </w:rPr>
    </w:pPr>
    <w:r>
      <w:fldChar w:fldCharType="begin"/>
    </w:r>
    <w:r>
      <w:rPr>
        <w:rStyle w:val="PageNumber"/>
      </w:rPr>
      <w:instrText xml:space="preserve">PAGE  </w:instrText>
    </w:r>
    <w:r>
      <w:fldChar w:fldCharType="separate"/>
    </w:r>
    <w:r w:rsidR="00463238">
      <w:rPr>
        <w:rStyle w:val="PageNumber"/>
        <w:noProof/>
      </w:rPr>
      <w:t>1</w:t>
    </w:r>
    <w:r>
      <w:fldChar w:fldCharType="end"/>
    </w:r>
  </w:p>
  <w:p w14:paraId="41338B20" w14:textId="77777777" w:rsidR="00CB2272" w:rsidRDefault="00CB22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727C0" w14:textId="77777777" w:rsidR="00A666CD" w:rsidRDefault="00A666CD" w:rsidP="00A0122E">
      <w:r>
        <w:separator/>
      </w:r>
    </w:p>
  </w:footnote>
  <w:footnote w:type="continuationSeparator" w:id="0">
    <w:p w14:paraId="0A528DE5" w14:textId="77777777" w:rsidR="00A666CD" w:rsidRDefault="00A666CD" w:rsidP="00A0122E">
      <w:r>
        <w:continuationSeparator/>
      </w:r>
    </w:p>
  </w:footnote>
  <w:footnote w:id="1">
    <w:p w14:paraId="495B6F2E" w14:textId="19737248" w:rsidR="00015F98" w:rsidRPr="00015F98" w:rsidRDefault="00015F98">
      <w:pPr>
        <w:pStyle w:val="FootnoteText"/>
        <w:rPr>
          <w:lang w:val="en-US"/>
        </w:rPr>
      </w:pPr>
      <w:r>
        <w:rPr>
          <w:rStyle w:val="FootnoteReference"/>
        </w:rPr>
        <w:footnoteRef/>
      </w:r>
      <w:r>
        <w:t xml:space="preserve"> </w:t>
      </w:r>
      <w:r>
        <w:rPr>
          <w:lang w:val="en-US"/>
        </w:rPr>
        <w:t>By the Chinese Taipei</w:t>
      </w:r>
    </w:p>
  </w:footnote>
  <w:footnote w:id="2">
    <w:p w14:paraId="64871B5D" w14:textId="42052313" w:rsidR="00015F98" w:rsidRPr="00015F98" w:rsidRDefault="00015F98">
      <w:pPr>
        <w:pStyle w:val="FootnoteText"/>
        <w:rPr>
          <w:lang w:val="en-US"/>
        </w:rPr>
      </w:pPr>
      <w:r>
        <w:rPr>
          <w:rStyle w:val="FootnoteReference"/>
        </w:rPr>
        <w:footnoteRef/>
      </w:r>
      <w:r>
        <w:t xml:space="preserve"> </w:t>
      </w:r>
      <w:r>
        <w:rPr>
          <w:lang w:val="en-US"/>
        </w:rPr>
        <w:t>By the Chinese Taipei</w:t>
      </w:r>
    </w:p>
  </w:footnote>
  <w:footnote w:id="3">
    <w:p w14:paraId="6C34B14B" w14:textId="3F1FDCE5" w:rsidR="00015F98" w:rsidRPr="00015F98" w:rsidRDefault="00015F98">
      <w:pPr>
        <w:pStyle w:val="FootnoteText"/>
        <w:rPr>
          <w:lang w:val="en-US"/>
        </w:rPr>
      </w:pPr>
      <w:r>
        <w:rPr>
          <w:rStyle w:val="FootnoteReference"/>
        </w:rPr>
        <w:footnoteRef/>
      </w:r>
      <w:r>
        <w:t xml:space="preserve"> </w:t>
      </w:r>
      <w:r>
        <w:rPr>
          <w:lang w:val="en-US"/>
        </w:rPr>
        <w:t>By the United States</w:t>
      </w:r>
    </w:p>
  </w:footnote>
  <w:footnote w:id="4">
    <w:p w14:paraId="31CF56BC" w14:textId="7E9DBAFD" w:rsidR="00015F98" w:rsidRPr="00015F98" w:rsidRDefault="00015F98">
      <w:pPr>
        <w:pStyle w:val="FootnoteText"/>
        <w:rPr>
          <w:lang w:val="en-US"/>
        </w:rPr>
      </w:pPr>
      <w:r>
        <w:rPr>
          <w:rStyle w:val="FootnoteReference"/>
        </w:rPr>
        <w:footnoteRef/>
      </w:r>
      <w:r>
        <w:t xml:space="preserve"> </w:t>
      </w:r>
      <w:r>
        <w:rPr>
          <w:lang w:val="en-US"/>
        </w:rPr>
        <w:t>By the Chinese Taipei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3FA74" w14:textId="77777777" w:rsidR="00CB2272" w:rsidRDefault="00CB2272" w:rsidP="000B1E38">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907A3" w14:textId="77777777" w:rsidR="00CB2272" w:rsidRDefault="00CB2272">
    <w:pPr>
      <w:pStyle w:val="Header"/>
    </w:pPr>
    <w:r>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827C5"/>
    <w:multiLevelType w:val="hybridMultilevel"/>
    <w:tmpl w:val="C1347BD0"/>
    <w:lvl w:ilvl="0" w:tplc="FFFFFFFF">
      <w:start w:val="1"/>
      <w:numFmt w:val="decimal"/>
      <w:lvlText w:val="%1."/>
      <w:lvlJc w:val="left"/>
      <w:pPr>
        <w:ind w:left="440" w:hanging="440"/>
      </w:pPr>
    </w:lvl>
    <w:lvl w:ilvl="1" w:tplc="882C7C02">
      <w:start w:val="1"/>
      <w:numFmt w:val="decimal"/>
      <w:lvlText w:val="(%2)"/>
      <w:lvlJc w:val="left"/>
      <w:pPr>
        <w:ind w:left="1007" w:hanging="440"/>
      </w:pPr>
      <w:rPr>
        <w:rFonts w:hint="eastAsia"/>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 w15:restartNumberingAfterBreak="0">
    <w:nsid w:val="11CE50A5"/>
    <w:multiLevelType w:val="hybridMultilevel"/>
    <w:tmpl w:val="67A0F6F4"/>
    <w:lvl w:ilvl="0" w:tplc="FFFFFFFF">
      <w:start w:val="1"/>
      <w:numFmt w:val="lowerLetter"/>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2" w15:restartNumberingAfterBreak="0">
    <w:nsid w:val="17A11F89"/>
    <w:multiLevelType w:val="hybridMultilevel"/>
    <w:tmpl w:val="67A0F6F4"/>
    <w:lvl w:ilvl="0" w:tplc="FFFFFFFF">
      <w:start w:val="1"/>
      <w:numFmt w:val="lowerLetter"/>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3" w15:restartNumberingAfterBreak="0">
    <w:nsid w:val="1BAD70EE"/>
    <w:multiLevelType w:val="hybridMultilevel"/>
    <w:tmpl w:val="F8160436"/>
    <w:lvl w:ilvl="0" w:tplc="FFFFFFFF">
      <w:start w:val="1"/>
      <w:numFmt w:val="decimal"/>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4" w15:restartNumberingAfterBreak="0">
    <w:nsid w:val="209650B7"/>
    <w:multiLevelType w:val="hybridMultilevel"/>
    <w:tmpl w:val="F8160436"/>
    <w:lvl w:ilvl="0" w:tplc="FFFFFFFF">
      <w:start w:val="1"/>
      <w:numFmt w:val="decimal"/>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5" w15:restartNumberingAfterBreak="0">
    <w:nsid w:val="2B6D2F03"/>
    <w:multiLevelType w:val="hybridMultilevel"/>
    <w:tmpl w:val="67A0F6F4"/>
    <w:lvl w:ilvl="0" w:tplc="FFFFFFFF">
      <w:start w:val="1"/>
      <w:numFmt w:val="lowerLetter"/>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6" w15:restartNumberingAfterBreak="0">
    <w:nsid w:val="3709250E"/>
    <w:multiLevelType w:val="hybridMultilevel"/>
    <w:tmpl w:val="AF92FF1A"/>
    <w:lvl w:ilvl="0" w:tplc="130C0738">
      <w:start w:val="1"/>
      <w:numFmt w:val="decimal"/>
      <w:pStyle w:val="WCPFC"/>
      <w:lvlText w:val="%1."/>
      <w:lvlJc w:val="left"/>
      <w:pPr>
        <w:ind w:left="450" w:hanging="360"/>
      </w:pPr>
      <w:rPr>
        <w:rFonts w:hint="default"/>
        <w:b w:val="0"/>
        <w:sz w:val="22"/>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D41E0DC8">
      <w:start w:val="1"/>
      <w:numFmt w:val="decimal"/>
      <w:lvlText w:val="%4)"/>
      <w:lvlJc w:val="left"/>
      <w:pPr>
        <w:ind w:left="2880" w:hanging="360"/>
      </w:pPr>
      <w:rPr>
        <w:rFonts w:hint="default"/>
      </w:rPr>
    </w:lvl>
    <w:lvl w:ilvl="4" w:tplc="5608EEB8">
      <w:start w:val="1"/>
      <w:numFmt w:val="decimal"/>
      <w:lvlText w:val="(%5)"/>
      <w:lvlJc w:val="left"/>
      <w:pPr>
        <w:ind w:left="3600" w:hanging="360"/>
      </w:pPr>
      <w:rPr>
        <w:rFont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A8713CE"/>
    <w:multiLevelType w:val="hybridMultilevel"/>
    <w:tmpl w:val="67A0F6F4"/>
    <w:lvl w:ilvl="0" w:tplc="FFFFFFFF">
      <w:start w:val="1"/>
      <w:numFmt w:val="lowerLetter"/>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8" w15:restartNumberingAfterBreak="0">
    <w:nsid w:val="3B8106AA"/>
    <w:multiLevelType w:val="hybridMultilevel"/>
    <w:tmpl w:val="F8160436"/>
    <w:lvl w:ilvl="0" w:tplc="FFFFFFFF">
      <w:start w:val="1"/>
      <w:numFmt w:val="decimal"/>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9" w15:restartNumberingAfterBreak="0">
    <w:nsid w:val="48B80222"/>
    <w:multiLevelType w:val="hybridMultilevel"/>
    <w:tmpl w:val="752A6F88"/>
    <w:lvl w:ilvl="0" w:tplc="0409000F">
      <w:start w:val="1"/>
      <w:numFmt w:val="decimal"/>
      <w:lvlText w:val="%1."/>
      <w:lvlJc w:val="left"/>
      <w:pPr>
        <w:ind w:left="440" w:hanging="440"/>
      </w:p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58AC7917"/>
    <w:multiLevelType w:val="hybridMultilevel"/>
    <w:tmpl w:val="F8160436"/>
    <w:lvl w:ilvl="0" w:tplc="882C7C02">
      <w:start w:val="1"/>
      <w:numFmt w:val="decimal"/>
      <w:lvlText w:val="(%1)"/>
      <w:lvlJc w:val="left"/>
      <w:pPr>
        <w:ind w:left="880" w:hanging="440"/>
      </w:pPr>
      <w:rPr>
        <w:rFonts w:hint="eastAsia"/>
      </w:rPr>
    </w:lvl>
    <w:lvl w:ilvl="1" w:tplc="FFFFFFFF">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1" w15:restartNumberingAfterBreak="0">
    <w:nsid w:val="6135796C"/>
    <w:multiLevelType w:val="hybridMultilevel"/>
    <w:tmpl w:val="F8160436"/>
    <w:lvl w:ilvl="0" w:tplc="FFFFFFFF">
      <w:start w:val="1"/>
      <w:numFmt w:val="decimal"/>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2" w15:restartNumberingAfterBreak="0">
    <w:nsid w:val="6E032A2C"/>
    <w:multiLevelType w:val="hybridMultilevel"/>
    <w:tmpl w:val="F8160436"/>
    <w:lvl w:ilvl="0" w:tplc="FFFFFFFF">
      <w:start w:val="1"/>
      <w:numFmt w:val="decimal"/>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3" w15:restartNumberingAfterBreak="0">
    <w:nsid w:val="6E24324E"/>
    <w:multiLevelType w:val="hybridMultilevel"/>
    <w:tmpl w:val="F8160436"/>
    <w:lvl w:ilvl="0" w:tplc="FFFFFFFF">
      <w:start w:val="1"/>
      <w:numFmt w:val="decimal"/>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4" w15:restartNumberingAfterBreak="0">
    <w:nsid w:val="717329D4"/>
    <w:multiLevelType w:val="hybridMultilevel"/>
    <w:tmpl w:val="D4F089AC"/>
    <w:lvl w:ilvl="0" w:tplc="9F589A8E">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BD2A53"/>
    <w:multiLevelType w:val="hybridMultilevel"/>
    <w:tmpl w:val="67A0F6F4"/>
    <w:lvl w:ilvl="0" w:tplc="FFFFFFFF">
      <w:start w:val="1"/>
      <w:numFmt w:val="lowerLetter"/>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6" w15:restartNumberingAfterBreak="0">
    <w:nsid w:val="763C22EC"/>
    <w:multiLevelType w:val="hybridMultilevel"/>
    <w:tmpl w:val="67A0F6F4"/>
    <w:lvl w:ilvl="0" w:tplc="4CDE5E12">
      <w:start w:val="1"/>
      <w:numFmt w:val="lowerLetter"/>
      <w:lvlText w:val="%1."/>
      <w:lvlJc w:val="left"/>
      <w:pPr>
        <w:ind w:left="880" w:hanging="440"/>
      </w:pPr>
      <w:rPr>
        <w:rFonts w:hint="eastAsia"/>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7" w15:restartNumberingAfterBreak="0">
    <w:nsid w:val="78647795"/>
    <w:multiLevelType w:val="hybridMultilevel"/>
    <w:tmpl w:val="F8160436"/>
    <w:lvl w:ilvl="0" w:tplc="FFFFFFFF">
      <w:start w:val="1"/>
      <w:numFmt w:val="decimal"/>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8" w15:restartNumberingAfterBreak="0">
    <w:nsid w:val="7A7830A8"/>
    <w:multiLevelType w:val="hybridMultilevel"/>
    <w:tmpl w:val="F8160436"/>
    <w:lvl w:ilvl="0" w:tplc="FFFFFFFF">
      <w:start w:val="1"/>
      <w:numFmt w:val="decimal"/>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num w:numId="1" w16cid:durableId="1551308088">
    <w:abstractNumId w:val="14"/>
  </w:num>
  <w:num w:numId="2" w16cid:durableId="1444038406">
    <w:abstractNumId w:val="6"/>
  </w:num>
  <w:num w:numId="3" w16cid:durableId="141772352">
    <w:abstractNumId w:val="9"/>
  </w:num>
  <w:num w:numId="4" w16cid:durableId="1527786731">
    <w:abstractNumId w:val="0"/>
  </w:num>
  <w:num w:numId="5" w16cid:durableId="106169096">
    <w:abstractNumId w:val="16"/>
  </w:num>
  <w:num w:numId="6" w16cid:durableId="1247686992">
    <w:abstractNumId w:val="10"/>
  </w:num>
  <w:num w:numId="7" w16cid:durableId="1243098503">
    <w:abstractNumId w:val="8"/>
  </w:num>
  <w:num w:numId="8" w16cid:durableId="1555581312">
    <w:abstractNumId w:val="18"/>
  </w:num>
  <w:num w:numId="9" w16cid:durableId="170605105">
    <w:abstractNumId w:val="1"/>
  </w:num>
  <w:num w:numId="10" w16cid:durableId="437222043">
    <w:abstractNumId w:val="12"/>
  </w:num>
  <w:num w:numId="11" w16cid:durableId="1190218569">
    <w:abstractNumId w:val="4"/>
  </w:num>
  <w:num w:numId="12" w16cid:durableId="2032487022">
    <w:abstractNumId w:val="7"/>
  </w:num>
  <w:num w:numId="13" w16cid:durableId="1804696323">
    <w:abstractNumId w:val="15"/>
  </w:num>
  <w:num w:numId="14" w16cid:durableId="898901139">
    <w:abstractNumId w:val="3"/>
  </w:num>
  <w:num w:numId="15" w16cid:durableId="1672684777">
    <w:abstractNumId w:val="11"/>
  </w:num>
  <w:num w:numId="16" w16cid:durableId="1513839188">
    <w:abstractNumId w:val="17"/>
  </w:num>
  <w:num w:numId="17" w16cid:durableId="660624710">
    <w:abstractNumId w:val="13"/>
  </w:num>
  <w:num w:numId="18" w16cid:durableId="1999261921">
    <w:abstractNumId w:val="2"/>
  </w:num>
  <w:num w:numId="19" w16cid:durableId="1304309065">
    <w:abstractNumId w:val="5"/>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清水 宣維(SHIMIZU Nobushige)">
    <w15:presenceInfo w15:providerId="AD" w15:userId="S::nobushige_shimizu640@maff.go.jp::fd4ae65c-0f3e-4e26-bb20-432eb8870b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doNotLeaveBackslashAlon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764"/>
    <w:rsid w:val="00000F93"/>
    <w:rsid w:val="00000FE7"/>
    <w:rsid w:val="00001098"/>
    <w:rsid w:val="00001491"/>
    <w:rsid w:val="00001ABA"/>
    <w:rsid w:val="00003254"/>
    <w:rsid w:val="00003599"/>
    <w:rsid w:val="000039B6"/>
    <w:rsid w:val="000045AF"/>
    <w:rsid w:val="00006D25"/>
    <w:rsid w:val="00007314"/>
    <w:rsid w:val="00007F65"/>
    <w:rsid w:val="000105BD"/>
    <w:rsid w:val="0001131D"/>
    <w:rsid w:val="000116CD"/>
    <w:rsid w:val="00011B69"/>
    <w:rsid w:val="00013626"/>
    <w:rsid w:val="00013859"/>
    <w:rsid w:val="00013F0C"/>
    <w:rsid w:val="000142A5"/>
    <w:rsid w:val="00014818"/>
    <w:rsid w:val="000151DE"/>
    <w:rsid w:val="000156C2"/>
    <w:rsid w:val="00015F98"/>
    <w:rsid w:val="00017273"/>
    <w:rsid w:val="00017892"/>
    <w:rsid w:val="000178CC"/>
    <w:rsid w:val="00017D45"/>
    <w:rsid w:val="000204B6"/>
    <w:rsid w:val="0002091F"/>
    <w:rsid w:val="00020BB2"/>
    <w:rsid w:val="000222EE"/>
    <w:rsid w:val="00022D5F"/>
    <w:rsid w:val="00024424"/>
    <w:rsid w:val="00024BE7"/>
    <w:rsid w:val="000252CC"/>
    <w:rsid w:val="00026D22"/>
    <w:rsid w:val="00030553"/>
    <w:rsid w:val="00030841"/>
    <w:rsid w:val="0003098E"/>
    <w:rsid w:val="00030C16"/>
    <w:rsid w:val="00031357"/>
    <w:rsid w:val="00032439"/>
    <w:rsid w:val="00032AB3"/>
    <w:rsid w:val="00034E7D"/>
    <w:rsid w:val="000359C8"/>
    <w:rsid w:val="00035B55"/>
    <w:rsid w:val="00037115"/>
    <w:rsid w:val="00040ECF"/>
    <w:rsid w:val="00041886"/>
    <w:rsid w:val="00041C7B"/>
    <w:rsid w:val="00041CE3"/>
    <w:rsid w:val="0004301A"/>
    <w:rsid w:val="00043FD3"/>
    <w:rsid w:val="00044DA1"/>
    <w:rsid w:val="00045F04"/>
    <w:rsid w:val="000462B1"/>
    <w:rsid w:val="000466CF"/>
    <w:rsid w:val="00046C58"/>
    <w:rsid w:val="00047A7C"/>
    <w:rsid w:val="0005070E"/>
    <w:rsid w:val="0005329A"/>
    <w:rsid w:val="000549B1"/>
    <w:rsid w:val="00054B2C"/>
    <w:rsid w:val="00054F73"/>
    <w:rsid w:val="000564DF"/>
    <w:rsid w:val="0005698B"/>
    <w:rsid w:val="00057B30"/>
    <w:rsid w:val="00057BAE"/>
    <w:rsid w:val="00057E31"/>
    <w:rsid w:val="00060547"/>
    <w:rsid w:val="00061357"/>
    <w:rsid w:val="00061443"/>
    <w:rsid w:val="00061A52"/>
    <w:rsid w:val="00062287"/>
    <w:rsid w:val="00062E6C"/>
    <w:rsid w:val="0006365D"/>
    <w:rsid w:val="00064EBD"/>
    <w:rsid w:val="00065DDE"/>
    <w:rsid w:val="00066E71"/>
    <w:rsid w:val="000673BA"/>
    <w:rsid w:val="00070274"/>
    <w:rsid w:val="000712E3"/>
    <w:rsid w:val="00073085"/>
    <w:rsid w:val="00073CC0"/>
    <w:rsid w:val="0007467B"/>
    <w:rsid w:val="00075320"/>
    <w:rsid w:val="00075FE0"/>
    <w:rsid w:val="00080D2B"/>
    <w:rsid w:val="00080D5C"/>
    <w:rsid w:val="00081679"/>
    <w:rsid w:val="00081934"/>
    <w:rsid w:val="000832B3"/>
    <w:rsid w:val="000839D1"/>
    <w:rsid w:val="00087186"/>
    <w:rsid w:val="000904CD"/>
    <w:rsid w:val="0009108A"/>
    <w:rsid w:val="00091BF2"/>
    <w:rsid w:val="00092B58"/>
    <w:rsid w:val="00093736"/>
    <w:rsid w:val="00093C48"/>
    <w:rsid w:val="00093F9D"/>
    <w:rsid w:val="0009405F"/>
    <w:rsid w:val="00095099"/>
    <w:rsid w:val="00095152"/>
    <w:rsid w:val="000951EF"/>
    <w:rsid w:val="00095DB5"/>
    <w:rsid w:val="000A1E12"/>
    <w:rsid w:val="000A2AF7"/>
    <w:rsid w:val="000A4687"/>
    <w:rsid w:val="000A4F13"/>
    <w:rsid w:val="000A5021"/>
    <w:rsid w:val="000A589A"/>
    <w:rsid w:val="000A5A0C"/>
    <w:rsid w:val="000A6AA6"/>
    <w:rsid w:val="000A6D85"/>
    <w:rsid w:val="000A7C3C"/>
    <w:rsid w:val="000B064B"/>
    <w:rsid w:val="000B1E38"/>
    <w:rsid w:val="000B2066"/>
    <w:rsid w:val="000B2730"/>
    <w:rsid w:val="000B3E90"/>
    <w:rsid w:val="000B71A9"/>
    <w:rsid w:val="000B75B5"/>
    <w:rsid w:val="000C1078"/>
    <w:rsid w:val="000C22EA"/>
    <w:rsid w:val="000C2C50"/>
    <w:rsid w:val="000C3371"/>
    <w:rsid w:val="000C50B3"/>
    <w:rsid w:val="000C7697"/>
    <w:rsid w:val="000D0197"/>
    <w:rsid w:val="000D07F9"/>
    <w:rsid w:val="000D2C3B"/>
    <w:rsid w:val="000D3E79"/>
    <w:rsid w:val="000D4023"/>
    <w:rsid w:val="000D4D71"/>
    <w:rsid w:val="000D52D3"/>
    <w:rsid w:val="000D5AC0"/>
    <w:rsid w:val="000D5B32"/>
    <w:rsid w:val="000D682D"/>
    <w:rsid w:val="000D76A8"/>
    <w:rsid w:val="000E1030"/>
    <w:rsid w:val="000E1949"/>
    <w:rsid w:val="000E235C"/>
    <w:rsid w:val="000E3245"/>
    <w:rsid w:val="000E344D"/>
    <w:rsid w:val="000E3F3A"/>
    <w:rsid w:val="000E5C3A"/>
    <w:rsid w:val="000E6BDC"/>
    <w:rsid w:val="000F06E6"/>
    <w:rsid w:val="000F1E7D"/>
    <w:rsid w:val="000F210D"/>
    <w:rsid w:val="000F2767"/>
    <w:rsid w:val="000F2B61"/>
    <w:rsid w:val="000F34C5"/>
    <w:rsid w:val="000F5761"/>
    <w:rsid w:val="000F5DFE"/>
    <w:rsid w:val="000F6B4D"/>
    <w:rsid w:val="000F79DA"/>
    <w:rsid w:val="00101846"/>
    <w:rsid w:val="001026C8"/>
    <w:rsid w:val="001034CA"/>
    <w:rsid w:val="00104A86"/>
    <w:rsid w:val="00106560"/>
    <w:rsid w:val="00106AB0"/>
    <w:rsid w:val="00111175"/>
    <w:rsid w:val="001118CD"/>
    <w:rsid w:val="00114C7C"/>
    <w:rsid w:val="00116B3B"/>
    <w:rsid w:val="001170AD"/>
    <w:rsid w:val="00117335"/>
    <w:rsid w:val="00121576"/>
    <w:rsid w:val="00123DB8"/>
    <w:rsid w:val="00125373"/>
    <w:rsid w:val="00126245"/>
    <w:rsid w:val="001267B0"/>
    <w:rsid w:val="001273DD"/>
    <w:rsid w:val="00127E8A"/>
    <w:rsid w:val="0013033A"/>
    <w:rsid w:val="00130E9C"/>
    <w:rsid w:val="001315E3"/>
    <w:rsid w:val="00132BF1"/>
    <w:rsid w:val="0013389E"/>
    <w:rsid w:val="00133E00"/>
    <w:rsid w:val="00133EA7"/>
    <w:rsid w:val="00135603"/>
    <w:rsid w:val="00135762"/>
    <w:rsid w:val="00140361"/>
    <w:rsid w:val="00140D36"/>
    <w:rsid w:val="001424D1"/>
    <w:rsid w:val="0014377E"/>
    <w:rsid w:val="001439F0"/>
    <w:rsid w:val="001440F4"/>
    <w:rsid w:val="00144FAB"/>
    <w:rsid w:val="00146082"/>
    <w:rsid w:val="00146473"/>
    <w:rsid w:val="00146EB0"/>
    <w:rsid w:val="00147733"/>
    <w:rsid w:val="00147E19"/>
    <w:rsid w:val="001500D0"/>
    <w:rsid w:val="001513DB"/>
    <w:rsid w:val="0015245A"/>
    <w:rsid w:val="001531E4"/>
    <w:rsid w:val="001545E8"/>
    <w:rsid w:val="00154634"/>
    <w:rsid w:val="00154A4A"/>
    <w:rsid w:val="001553D8"/>
    <w:rsid w:val="00155735"/>
    <w:rsid w:val="001600AB"/>
    <w:rsid w:val="001608BA"/>
    <w:rsid w:val="0016092A"/>
    <w:rsid w:val="001609DC"/>
    <w:rsid w:val="001624E2"/>
    <w:rsid w:val="00162660"/>
    <w:rsid w:val="00163E57"/>
    <w:rsid w:val="00164CE7"/>
    <w:rsid w:val="001650AF"/>
    <w:rsid w:val="001654E4"/>
    <w:rsid w:val="00165F6A"/>
    <w:rsid w:val="001665D7"/>
    <w:rsid w:val="00166710"/>
    <w:rsid w:val="00166EF7"/>
    <w:rsid w:val="00167A8D"/>
    <w:rsid w:val="00167E7D"/>
    <w:rsid w:val="001715A4"/>
    <w:rsid w:val="00172A27"/>
    <w:rsid w:val="00172A5E"/>
    <w:rsid w:val="00173551"/>
    <w:rsid w:val="00175C59"/>
    <w:rsid w:val="00175ED3"/>
    <w:rsid w:val="001771D7"/>
    <w:rsid w:val="00177FF2"/>
    <w:rsid w:val="0018023B"/>
    <w:rsid w:val="00181B81"/>
    <w:rsid w:val="00182F7F"/>
    <w:rsid w:val="001833B0"/>
    <w:rsid w:val="00185433"/>
    <w:rsid w:val="00185D4F"/>
    <w:rsid w:val="00186D9E"/>
    <w:rsid w:val="00186EF6"/>
    <w:rsid w:val="00187A96"/>
    <w:rsid w:val="00187F4F"/>
    <w:rsid w:val="001904D2"/>
    <w:rsid w:val="0019147A"/>
    <w:rsid w:val="0019164D"/>
    <w:rsid w:val="00191B9A"/>
    <w:rsid w:val="00191EEC"/>
    <w:rsid w:val="0019204E"/>
    <w:rsid w:val="00192684"/>
    <w:rsid w:val="00192EDE"/>
    <w:rsid w:val="00194037"/>
    <w:rsid w:val="001972A1"/>
    <w:rsid w:val="001A031C"/>
    <w:rsid w:val="001A0CE2"/>
    <w:rsid w:val="001A0E11"/>
    <w:rsid w:val="001A10F7"/>
    <w:rsid w:val="001A1712"/>
    <w:rsid w:val="001A2AF0"/>
    <w:rsid w:val="001A3538"/>
    <w:rsid w:val="001A4B47"/>
    <w:rsid w:val="001A55B1"/>
    <w:rsid w:val="001A73B9"/>
    <w:rsid w:val="001B0815"/>
    <w:rsid w:val="001B2186"/>
    <w:rsid w:val="001B2DC3"/>
    <w:rsid w:val="001B37B8"/>
    <w:rsid w:val="001B4459"/>
    <w:rsid w:val="001B53C9"/>
    <w:rsid w:val="001B5618"/>
    <w:rsid w:val="001B6530"/>
    <w:rsid w:val="001B7031"/>
    <w:rsid w:val="001C180E"/>
    <w:rsid w:val="001C2856"/>
    <w:rsid w:val="001C465A"/>
    <w:rsid w:val="001C4831"/>
    <w:rsid w:val="001C651D"/>
    <w:rsid w:val="001D0853"/>
    <w:rsid w:val="001D0CB4"/>
    <w:rsid w:val="001D1677"/>
    <w:rsid w:val="001D1D1D"/>
    <w:rsid w:val="001D2C13"/>
    <w:rsid w:val="001D3A7F"/>
    <w:rsid w:val="001D6046"/>
    <w:rsid w:val="001D6122"/>
    <w:rsid w:val="001D7C70"/>
    <w:rsid w:val="001E0256"/>
    <w:rsid w:val="001E0D38"/>
    <w:rsid w:val="001E207C"/>
    <w:rsid w:val="001E2197"/>
    <w:rsid w:val="001E4220"/>
    <w:rsid w:val="001E6BF3"/>
    <w:rsid w:val="001E7A29"/>
    <w:rsid w:val="001F090B"/>
    <w:rsid w:val="001F10B1"/>
    <w:rsid w:val="001F25B3"/>
    <w:rsid w:val="001F390A"/>
    <w:rsid w:val="001F3B56"/>
    <w:rsid w:val="001F3F96"/>
    <w:rsid w:val="001F434C"/>
    <w:rsid w:val="001F5561"/>
    <w:rsid w:val="001F5AC7"/>
    <w:rsid w:val="001F6F6C"/>
    <w:rsid w:val="001F7492"/>
    <w:rsid w:val="001F7505"/>
    <w:rsid w:val="002018B7"/>
    <w:rsid w:val="00203F84"/>
    <w:rsid w:val="002056EC"/>
    <w:rsid w:val="00205A5D"/>
    <w:rsid w:val="002067CC"/>
    <w:rsid w:val="002070D6"/>
    <w:rsid w:val="00210A98"/>
    <w:rsid w:val="00213272"/>
    <w:rsid w:val="00213A07"/>
    <w:rsid w:val="00213D38"/>
    <w:rsid w:val="00220005"/>
    <w:rsid w:val="00221679"/>
    <w:rsid w:val="00222554"/>
    <w:rsid w:val="002236B8"/>
    <w:rsid w:val="002241CC"/>
    <w:rsid w:val="002249DB"/>
    <w:rsid w:val="002260D9"/>
    <w:rsid w:val="0022617E"/>
    <w:rsid w:val="00226E19"/>
    <w:rsid w:val="002278FE"/>
    <w:rsid w:val="00232B3E"/>
    <w:rsid w:val="00233843"/>
    <w:rsid w:val="00234E2E"/>
    <w:rsid w:val="002359DD"/>
    <w:rsid w:val="0023631A"/>
    <w:rsid w:val="002364AD"/>
    <w:rsid w:val="00237834"/>
    <w:rsid w:val="002411D9"/>
    <w:rsid w:val="00241855"/>
    <w:rsid w:val="00241C26"/>
    <w:rsid w:val="00242906"/>
    <w:rsid w:val="00242AF9"/>
    <w:rsid w:val="00244BB3"/>
    <w:rsid w:val="00244E6E"/>
    <w:rsid w:val="00250B91"/>
    <w:rsid w:val="00250B92"/>
    <w:rsid w:val="00252E76"/>
    <w:rsid w:val="00253CF7"/>
    <w:rsid w:val="0025422E"/>
    <w:rsid w:val="0025448D"/>
    <w:rsid w:val="002544B2"/>
    <w:rsid w:val="00254CC8"/>
    <w:rsid w:val="00257F0D"/>
    <w:rsid w:val="0026266A"/>
    <w:rsid w:val="00263B9C"/>
    <w:rsid w:val="002644F9"/>
    <w:rsid w:val="00267570"/>
    <w:rsid w:val="00272083"/>
    <w:rsid w:val="002759E9"/>
    <w:rsid w:val="00277076"/>
    <w:rsid w:val="0028110C"/>
    <w:rsid w:val="00281516"/>
    <w:rsid w:val="00282C1E"/>
    <w:rsid w:val="00283438"/>
    <w:rsid w:val="0028365B"/>
    <w:rsid w:val="00283814"/>
    <w:rsid w:val="00285166"/>
    <w:rsid w:val="00285CCD"/>
    <w:rsid w:val="00287575"/>
    <w:rsid w:val="002900C8"/>
    <w:rsid w:val="00290738"/>
    <w:rsid w:val="00290C79"/>
    <w:rsid w:val="00290DF3"/>
    <w:rsid w:val="00291DE3"/>
    <w:rsid w:val="00291F97"/>
    <w:rsid w:val="00292CF0"/>
    <w:rsid w:val="00292E54"/>
    <w:rsid w:val="00292F72"/>
    <w:rsid w:val="00294ECC"/>
    <w:rsid w:val="00297606"/>
    <w:rsid w:val="00297691"/>
    <w:rsid w:val="002A00A7"/>
    <w:rsid w:val="002A0C11"/>
    <w:rsid w:val="002A169F"/>
    <w:rsid w:val="002A1D13"/>
    <w:rsid w:val="002A4B10"/>
    <w:rsid w:val="002A6145"/>
    <w:rsid w:val="002B3E1C"/>
    <w:rsid w:val="002B59A0"/>
    <w:rsid w:val="002B5C4A"/>
    <w:rsid w:val="002B7F02"/>
    <w:rsid w:val="002C2108"/>
    <w:rsid w:val="002C3D6D"/>
    <w:rsid w:val="002C45C3"/>
    <w:rsid w:val="002C5493"/>
    <w:rsid w:val="002C5E76"/>
    <w:rsid w:val="002C6816"/>
    <w:rsid w:val="002D03D2"/>
    <w:rsid w:val="002D0D78"/>
    <w:rsid w:val="002D2000"/>
    <w:rsid w:val="002D23BE"/>
    <w:rsid w:val="002D2AAE"/>
    <w:rsid w:val="002D3234"/>
    <w:rsid w:val="002D4FB4"/>
    <w:rsid w:val="002D5FAA"/>
    <w:rsid w:val="002D63BE"/>
    <w:rsid w:val="002D6ECF"/>
    <w:rsid w:val="002D746D"/>
    <w:rsid w:val="002D7B8A"/>
    <w:rsid w:val="002E1A36"/>
    <w:rsid w:val="002E2E98"/>
    <w:rsid w:val="002E2F32"/>
    <w:rsid w:val="002E4AF5"/>
    <w:rsid w:val="002E51D8"/>
    <w:rsid w:val="002E530F"/>
    <w:rsid w:val="002E5676"/>
    <w:rsid w:val="002E583A"/>
    <w:rsid w:val="002E6050"/>
    <w:rsid w:val="002E65BD"/>
    <w:rsid w:val="002E6DE9"/>
    <w:rsid w:val="002E72D7"/>
    <w:rsid w:val="002E730E"/>
    <w:rsid w:val="002F0104"/>
    <w:rsid w:val="002F0B7A"/>
    <w:rsid w:val="002F0F2A"/>
    <w:rsid w:val="002F420C"/>
    <w:rsid w:val="002F68F3"/>
    <w:rsid w:val="002F6CD8"/>
    <w:rsid w:val="002F6ED1"/>
    <w:rsid w:val="002F7237"/>
    <w:rsid w:val="0030026B"/>
    <w:rsid w:val="00301242"/>
    <w:rsid w:val="00304DC6"/>
    <w:rsid w:val="00304E2C"/>
    <w:rsid w:val="003053F6"/>
    <w:rsid w:val="00305542"/>
    <w:rsid w:val="003062BA"/>
    <w:rsid w:val="00307118"/>
    <w:rsid w:val="00307AEC"/>
    <w:rsid w:val="00310C5E"/>
    <w:rsid w:val="003118FE"/>
    <w:rsid w:val="00313DE6"/>
    <w:rsid w:val="003143ED"/>
    <w:rsid w:val="00314765"/>
    <w:rsid w:val="003173D3"/>
    <w:rsid w:val="00320CD0"/>
    <w:rsid w:val="00321387"/>
    <w:rsid w:val="00321390"/>
    <w:rsid w:val="003217FF"/>
    <w:rsid w:val="00321F8B"/>
    <w:rsid w:val="00323113"/>
    <w:rsid w:val="003252AF"/>
    <w:rsid w:val="003303C1"/>
    <w:rsid w:val="00330954"/>
    <w:rsid w:val="00330A88"/>
    <w:rsid w:val="00330E43"/>
    <w:rsid w:val="00332635"/>
    <w:rsid w:val="00334D4B"/>
    <w:rsid w:val="00335518"/>
    <w:rsid w:val="003355EA"/>
    <w:rsid w:val="00336844"/>
    <w:rsid w:val="003369B3"/>
    <w:rsid w:val="00337178"/>
    <w:rsid w:val="0033717A"/>
    <w:rsid w:val="00337A14"/>
    <w:rsid w:val="00340D43"/>
    <w:rsid w:val="003411C6"/>
    <w:rsid w:val="003424B3"/>
    <w:rsid w:val="00344494"/>
    <w:rsid w:val="0034586E"/>
    <w:rsid w:val="00346753"/>
    <w:rsid w:val="00346F05"/>
    <w:rsid w:val="00347CDE"/>
    <w:rsid w:val="00350A5E"/>
    <w:rsid w:val="00351E4D"/>
    <w:rsid w:val="0035351F"/>
    <w:rsid w:val="0035402A"/>
    <w:rsid w:val="00355170"/>
    <w:rsid w:val="00355EAA"/>
    <w:rsid w:val="00356287"/>
    <w:rsid w:val="00361130"/>
    <w:rsid w:val="00361A9B"/>
    <w:rsid w:val="00362497"/>
    <w:rsid w:val="00362EF0"/>
    <w:rsid w:val="00364D4A"/>
    <w:rsid w:val="00366B49"/>
    <w:rsid w:val="0036713E"/>
    <w:rsid w:val="003705B4"/>
    <w:rsid w:val="00370990"/>
    <w:rsid w:val="00370C7E"/>
    <w:rsid w:val="0037110E"/>
    <w:rsid w:val="00371D02"/>
    <w:rsid w:val="003727A8"/>
    <w:rsid w:val="00372E5D"/>
    <w:rsid w:val="003768DD"/>
    <w:rsid w:val="00380854"/>
    <w:rsid w:val="00381FEF"/>
    <w:rsid w:val="003824D9"/>
    <w:rsid w:val="0038287D"/>
    <w:rsid w:val="003829E1"/>
    <w:rsid w:val="003832DC"/>
    <w:rsid w:val="00385856"/>
    <w:rsid w:val="00386309"/>
    <w:rsid w:val="00386EE2"/>
    <w:rsid w:val="00387108"/>
    <w:rsid w:val="00387B34"/>
    <w:rsid w:val="00387E06"/>
    <w:rsid w:val="003909A5"/>
    <w:rsid w:val="00390B0A"/>
    <w:rsid w:val="00391EFE"/>
    <w:rsid w:val="00392437"/>
    <w:rsid w:val="003929CD"/>
    <w:rsid w:val="00392D41"/>
    <w:rsid w:val="0039434D"/>
    <w:rsid w:val="00394E3D"/>
    <w:rsid w:val="0039640B"/>
    <w:rsid w:val="00396A5C"/>
    <w:rsid w:val="00396FEC"/>
    <w:rsid w:val="003A28B6"/>
    <w:rsid w:val="003A2AAB"/>
    <w:rsid w:val="003A2CF6"/>
    <w:rsid w:val="003A3F1F"/>
    <w:rsid w:val="003A4F57"/>
    <w:rsid w:val="003A56CE"/>
    <w:rsid w:val="003A5AC4"/>
    <w:rsid w:val="003A6EC6"/>
    <w:rsid w:val="003B04CC"/>
    <w:rsid w:val="003B16C2"/>
    <w:rsid w:val="003B2500"/>
    <w:rsid w:val="003B4A80"/>
    <w:rsid w:val="003B6E98"/>
    <w:rsid w:val="003C029C"/>
    <w:rsid w:val="003C1383"/>
    <w:rsid w:val="003C2103"/>
    <w:rsid w:val="003C2235"/>
    <w:rsid w:val="003C2FCD"/>
    <w:rsid w:val="003C304D"/>
    <w:rsid w:val="003C3894"/>
    <w:rsid w:val="003C416C"/>
    <w:rsid w:val="003C562F"/>
    <w:rsid w:val="003C5C2D"/>
    <w:rsid w:val="003C6D62"/>
    <w:rsid w:val="003C709B"/>
    <w:rsid w:val="003C7994"/>
    <w:rsid w:val="003D04B3"/>
    <w:rsid w:val="003D135A"/>
    <w:rsid w:val="003D1713"/>
    <w:rsid w:val="003D4335"/>
    <w:rsid w:val="003D525A"/>
    <w:rsid w:val="003D5AD1"/>
    <w:rsid w:val="003D6C4F"/>
    <w:rsid w:val="003E0A9F"/>
    <w:rsid w:val="003E1522"/>
    <w:rsid w:val="003E57B2"/>
    <w:rsid w:val="003E73F7"/>
    <w:rsid w:val="003E7E17"/>
    <w:rsid w:val="003F2725"/>
    <w:rsid w:val="003F3A08"/>
    <w:rsid w:val="003F5D7E"/>
    <w:rsid w:val="003F6771"/>
    <w:rsid w:val="003F6E42"/>
    <w:rsid w:val="003F7182"/>
    <w:rsid w:val="003F71AB"/>
    <w:rsid w:val="003F7996"/>
    <w:rsid w:val="003F7E4E"/>
    <w:rsid w:val="0040136A"/>
    <w:rsid w:val="00403B73"/>
    <w:rsid w:val="00404001"/>
    <w:rsid w:val="00404837"/>
    <w:rsid w:val="00405790"/>
    <w:rsid w:val="00410491"/>
    <w:rsid w:val="004106D4"/>
    <w:rsid w:val="00411347"/>
    <w:rsid w:val="0041183C"/>
    <w:rsid w:val="00412181"/>
    <w:rsid w:val="0041255E"/>
    <w:rsid w:val="004154D3"/>
    <w:rsid w:val="00417AB4"/>
    <w:rsid w:val="004201A5"/>
    <w:rsid w:val="00420EDA"/>
    <w:rsid w:val="00421694"/>
    <w:rsid w:val="004217CD"/>
    <w:rsid w:val="004241BA"/>
    <w:rsid w:val="004243A4"/>
    <w:rsid w:val="00425007"/>
    <w:rsid w:val="004251CC"/>
    <w:rsid w:val="00425E20"/>
    <w:rsid w:val="00426146"/>
    <w:rsid w:val="00426785"/>
    <w:rsid w:val="00426886"/>
    <w:rsid w:val="004273E7"/>
    <w:rsid w:val="00431E49"/>
    <w:rsid w:val="004321A3"/>
    <w:rsid w:val="004326AD"/>
    <w:rsid w:val="00433CDB"/>
    <w:rsid w:val="00434ACD"/>
    <w:rsid w:val="004361B0"/>
    <w:rsid w:val="00436F25"/>
    <w:rsid w:val="00440382"/>
    <w:rsid w:val="004405A2"/>
    <w:rsid w:val="00441EEC"/>
    <w:rsid w:val="00444A1C"/>
    <w:rsid w:val="00444A32"/>
    <w:rsid w:val="004458D4"/>
    <w:rsid w:val="00446D93"/>
    <w:rsid w:val="00446DEB"/>
    <w:rsid w:val="00446FAD"/>
    <w:rsid w:val="004470BA"/>
    <w:rsid w:val="004478D5"/>
    <w:rsid w:val="00447EF6"/>
    <w:rsid w:val="00451F33"/>
    <w:rsid w:val="00453395"/>
    <w:rsid w:val="00455336"/>
    <w:rsid w:val="00456AC3"/>
    <w:rsid w:val="004570DA"/>
    <w:rsid w:val="00460B26"/>
    <w:rsid w:val="00461490"/>
    <w:rsid w:val="004614AB"/>
    <w:rsid w:val="00463238"/>
    <w:rsid w:val="00464B44"/>
    <w:rsid w:val="00464E2F"/>
    <w:rsid w:val="00465B00"/>
    <w:rsid w:val="004661F9"/>
    <w:rsid w:val="00470716"/>
    <w:rsid w:val="00470EB3"/>
    <w:rsid w:val="00471186"/>
    <w:rsid w:val="00471361"/>
    <w:rsid w:val="004713E9"/>
    <w:rsid w:val="00473528"/>
    <w:rsid w:val="00473938"/>
    <w:rsid w:val="00473B0B"/>
    <w:rsid w:val="004746C9"/>
    <w:rsid w:val="00474B05"/>
    <w:rsid w:val="00475759"/>
    <w:rsid w:val="004763D0"/>
    <w:rsid w:val="00476973"/>
    <w:rsid w:val="004771AF"/>
    <w:rsid w:val="004777F5"/>
    <w:rsid w:val="00482D72"/>
    <w:rsid w:val="00484291"/>
    <w:rsid w:val="004847BF"/>
    <w:rsid w:val="00484836"/>
    <w:rsid w:val="0048518E"/>
    <w:rsid w:val="00487E9E"/>
    <w:rsid w:val="00490C2E"/>
    <w:rsid w:val="00491793"/>
    <w:rsid w:val="00493114"/>
    <w:rsid w:val="00493259"/>
    <w:rsid w:val="004950BD"/>
    <w:rsid w:val="00497158"/>
    <w:rsid w:val="004A0697"/>
    <w:rsid w:val="004A0CF6"/>
    <w:rsid w:val="004A21BE"/>
    <w:rsid w:val="004A2395"/>
    <w:rsid w:val="004A2E5E"/>
    <w:rsid w:val="004A3200"/>
    <w:rsid w:val="004A3B7C"/>
    <w:rsid w:val="004A7A46"/>
    <w:rsid w:val="004A7D43"/>
    <w:rsid w:val="004B02FE"/>
    <w:rsid w:val="004B388B"/>
    <w:rsid w:val="004B59FE"/>
    <w:rsid w:val="004B63AC"/>
    <w:rsid w:val="004B7DF7"/>
    <w:rsid w:val="004C2605"/>
    <w:rsid w:val="004C2AD0"/>
    <w:rsid w:val="004C3070"/>
    <w:rsid w:val="004C4BED"/>
    <w:rsid w:val="004C4D4F"/>
    <w:rsid w:val="004C4FB0"/>
    <w:rsid w:val="004C5187"/>
    <w:rsid w:val="004C5FEF"/>
    <w:rsid w:val="004C76F4"/>
    <w:rsid w:val="004C76F7"/>
    <w:rsid w:val="004D155D"/>
    <w:rsid w:val="004D2BF9"/>
    <w:rsid w:val="004D5938"/>
    <w:rsid w:val="004D665E"/>
    <w:rsid w:val="004E0C2F"/>
    <w:rsid w:val="004E12A2"/>
    <w:rsid w:val="004E2A59"/>
    <w:rsid w:val="004E59B9"/>
    <w:rsid w:val="004E79A0"/>
    <w:rsid w:val="004E7D8E"/>
    <w:rsid w:val="004F16CA"/>
    <w:rsid w:val="004F27F6"/>
    <w:rsid w:val="004F28A0"/>
    <w:rsid w:val="004F2CAF"/>
    <w:rsid w:val="004F2F50"/>
    <w:rsid w:val="004F5B2B"/>
    <w:rsid w:val="004F5E82"/>
    <w:rsid w:val="004F7026"/>
    <w:rsid w:val="004F737D"/>
    <w:rsid w:val="005005AC"/>
    <w:rsid w:val="00500773"/>
    <w:rsid w:val="005026C8"/>
    <w:rsid w:val="0050289E"/>
    <w:rsid w:val="00502B42"/>
    <w:rsid w:val="00502B46"/>
    <w:rsid w:val="00502D05"/>
    <w:rsid w:val="0051131D"/>
    <w:rsid w:val="005149E6"/>
    <w:rsid w:val="005152D8"/>
    <w:rsid w:val="0051595D"/>
    <w:rsid w:val="00515A9A"/>
    <w:rsid w:val="00515B16"/>
    <w:rsid w:val="00522611"/>
    <w:rsid w:val="00522EF1"/>
    <w:rsid w:val="00523293"/>
    <w:rsid w:val="005234D1"/>
    <w:rsid w:val="00525B46"/>
    <w:rsid w:val="00527B7E"/>
    <w:rsid w:val="00530113"/>
    <w:rsid w:val="005328A9"/>
    <w:rsid w:val="00532D75"/>
    <w:rsid w:val="0054088D"/>
    <w:rsid w:val="00540C9C"/>
    <w:rsid w:val="005421A0"/>
    <w:rsid w:val="00542365"/>
    <w:rsid w:val="005426E1"/>
    <w:rsid w:val="00542FA7"/>
    <w:rsid w:val="00543B70"/>
    <w:rsid w:val="00544366"/>
    <w:rsid w:val="005453BB"/>
    <w:rsid w:val="0054543F"/>
    <w:rsid w:val="00545F2C"/>
    <w:rsid w:val="00546549"/>
    <w:rsid w:val="00546739"/>
    <w:rsid w:val="005477EF"/>
    <w:rsid w:val="005506F1"/>
    <w:rsid w:val="00551268"/>
    <w:rsid w:val="00553158"/>
    <w:rsid w:val="005541AA"/>
    <w:rsid w:val="00554D3D"/>
    <w:rsid w:val="005553A2"/>
    <w:rsid w:val="00555758"/>
    <w:rsid w:val="005559C5"/>
    <w:rsid w:val="00556442"/>
    <w:rsid w:val="005628BD"/>
    <w:rsid w:val="00562F45"/>
    <w:rsid w:val="0056300C"/>
    <w:rsid w:val="0056320C"/>
    <w:rsid w:val="0056475C"/>
    <w:rsid w:val="00565C2F"/>
    <w:rsid w:val="00565CA5"/>
    <w:rsid w:val="00567E2F"/>
    <w:rsid w:val="00570007"/>
    <w:rsid w:val="0057067F"/>
    <w:rsid w:val="00570987"/>
    <w:rsid w:val="00570E2B"/>
    <w:rsid w:val="005731B1"/>
    <w:rsid w:val="0057498A"/>
    <w:rsid w:val="0057533E"/>
    <w:rsid w:val="0057781A"/>
    <w:rsid w:val="00580EB8"/>
    <w:rsid w:val="00580F99"/>
    <w:rsid w:val="00581003"/>
    <w:rsid w:val="00581F2B"/>
    <w:rsid w:val="00582E2B"/>
    <w:rsid w:val="00586717"/>
    <w:rsid w:val="005878CF"/>
    <w:rsid w:val="00590110"/>
    <w:rsid w:val="00591BF5"/>
    <w:rsid w:val="00592E32"/>
    <w:rsid w:val="00592F45"/>
    <w:rsid w:val="00594291"/>
    <w:rsid w:val="00595A2C"/>
    <w:rsid w:val="00596516"/>
    <w:rsid w:val="00597187"/>
    <w:rsid w:val="00597649"/>
    <w:rsid w:val="005A0051"/>
    <w:rsid w:val="005A0867"/>
    <w:rsid w:val="005A2124"/>
    <w:rsid w:val="005A2D30"/>
    <w:rsid w:val="005A36D8"/>
    <w:rsid w:val="005A5D80"/>
    <w:rsid w:val="005A5E35"/>
    <w:rsid w:val="005A6584"/>
    <w:rsid w:val="005A6D6B"/>
    <w:rsid w:val="005A7EEA"/>
    <w:rsid w:val="005A7FA9"/>
    <w:rsid w:val="005B1332"/>
    <w:rsid w:val="005B1C25"/>
    <w:rsid w:val="005B2702"/>
    <w:rsid w:val="005B3D85"/>
    <w:rsid w:val="005B52A8"/>
    <w:rsid w:val="005B5E77"/>
    <w:rsid w:val="005B63AE"/>
    <w:rsid w:val="005C017D"/>
    <w:rsid w:val="005C0708"/>
    <w:rsid w:val="005C08DE"/>
    <w:rsid w:val="005C1231"/>
    <w:rsid w:val="005C2206"/>
    <w:rsid w:val="005C2FFD"/>
    <w:rsid w:val="005C4F07"/>
    <w:rsid w:val="005C628D"/>
    <w:rsid w:val="005C6989"/>
    <w:rsid w:val="005C6A25"/>
    <w:rsid w:val="005C6C20"/>
    <w:rsid w:val="005C6E1F"/>
    <w:rsid w:val="005C6FA0"/>
    <w:rsid w:val="005C73AD"/>
    <w:rsid w:val="005D0B01"/>
    <w:rsid w:val="005D142A"/>
    <w:rsid w:val="005D1725"/>
    <w:rsid w:val="005D66CB"/>
    <w:rsid w:val="005D70F6"/>
    <w:rsid w:val="005D715C"/>
    <w:rsid w:val="005D767F"/>
    <w:rsid w:val="005E0B04"/>
    <w:rsid w:val="005E1F6F"/>
    <w:rsid w:val="005E1FED"/>
    <w:rsid w:val="005E36F4"/>
    <w:rsid w:val="005E3C14"/>
    <w:rsid w:val="005E63C9"/>
    <w:rsid w:val="005E65E4"/>
    <w:rsid w:val="005F0CC5"/>
    <w:rsid w:val="005F30BA"/>
    <w:rsid w:val="005F35DB"/>
    <w:rsid w:val="005F3FD3"/>
    <w:rsid w:val="005F44F4"/>
    <w:rsid w:val="005F4EF0"/>
    <w:rsid w:val="005F5BD4"/>
    <w:rsid w:val="005F5F26"/>
    <w:rsid w:val="005F6DFD"/>
    <w:rsid w:val="005F76F2"/>
    <w:rsid w:val="0060069A"/>
    <w:rsid w:val="006021FF"/>
    <w:rsid w:val="006022A5"/>
    <w:rsid w:val="006035AE"/>
    <w:rsid w:val="00603C84"/>
    <w:rsid w:val="00605E01"/>
    <w:rsid w:val="00605E75"/>
    <w:rsid w:val="006063BE"/>
    <w:rsid w:val="006076DB"/>
    <w:rsid w:val="00607C09"/>
    <w:rsid w:val="00610AA0"/>
    <w:rsid w:val="0061103D"/>
    <w:rsid w:val="00612621"/>
    <w:rsid w:val="00612AA0"/>
    <w:rsid w:val="00614DC1"/>
    <w:rsid w:val="00614DE7"/>
    <w:rsid w:val="00615513"/>
    <w:rsid w:val="006157BA"/>
    <w:rsid w:val="00615D89"/>
    <w:rsid w:val="00616044"/>
    <w:rsid w:val="00616F0B"/>
    <w:rsid w:val="006173E0"/>
    <w:rsid w:val="00617CD4"/>
    <w:rsid w:val="00620BFF"/>
    <w:rsid w:val="00621449"/>
    <w:rsid w:val="00622765"/>
    <w:rsid w:val="00622DBE"/>
    <w:rsid w:val="0062310C"/>
    <w:rsid w:val="00624952"/>
    <w:rsid w:val="00625319"/>
    <w:rsid w:val="00625F54"/>
    <w:rsid w:val="00626D2F"/>
    <w:rsid w:val="00627053"/>
    <w:rsid w:val="0063051C"/>
    <w:rsid w:val="00632B19"/>
    <w:rsid w:val="006330C8"/>
    <w:rsid w:val="006342A3"/>
    <w:rsid w:val="00634CE7"/>
    <w:rsid w:val="00635057"/>
    <w:rsid w:val="00635352"/>
    <w:rsid w:val="00636BD8"/>
    <w:rsid w:val="00636E99"/>
    <w:rsid w:val="00640E72"/>
    <w:rsid w:val="00641B39"/>
    <w:rsid w:val="006441E0"/>
    <w:rsid w:val="00645CE1"/>
    <w:rsid w:val="0064660F"/>
    <w:rsid w:val="00646B28"/>
    <w:rsid w:val="0064796E"/>
    <w:rsid w:val="00650112"/>
    <w:rsid w:val="006504BC"/>
    <w:rsid w:val="00653C29"/>
    <w:rsid w:val="00653CA3"/>
    <w:rsid w:val="00657C66"/>
    <w:rsid w:val="00657DFE"/>
    <w:rsid w:val="0066098F"/>
    <w:rsid w:val="00660C27"/>
    <w:rsid w:val="00661DBA"/>
    <w:rsid w:val="00662412"/>
    <w:rsid w:val="00662481"/>
    <w:rsid w:val="00662497"/>
    <w:rsid w:val="00662B71"/>
    <w:rsid w:val="00662DC2"/>
    <w:rsid w:val="00663E1A"/>
    <w:rsid w:val="0066415A"/>
    <w:rsid w:val="00664A83"/>
    <w:rsid w:val="00667C7E"/>
    <w:rsid w:val="006710B4"/>
    <w:rsid w:val="00672A94"/>
    <w:rsid w:val="0067363F"/>
    <w:rsid w:val="00673769"/>
    <w:rsid w:val="00675B69"/>
    <w:rsid w:val="00675C8B"/>
    <w:rsid w:val="00675F22"/>
    <w:rsid w:val="0067639A"/>
    <w:rsid w:val="00676C3C"/>
    <w:rsid w:val="00677769"/>
    <w:rsid w:val="00680031"/>
    <w:rsid w:val="00680614"/>
    <w:rsid w:val="00680FF5"/>
    <w:rsid w:val="00681018"/>
    <w:rsid w:val="00682883"/>
    <w:rsid w:val="00682C5D"/>
    <w:rsid w:val="006832A6"/>
    <w:rsid w:val="00683858"/>
    <w:rsid w:val="006842EB"/>
    <w:rsid w:val="006848E4"/>
    <w:rsid w:val="00693A8D"/>
    <w:rsid w:val="00694917"/>
    <w:rsid w:val="00694B70"/>
    <w:rsid w:val="00695785"/>
    <w:rsid w:val="006959A7"/>
    <w:rsid w:val="00697458"/>
    <w:rsid w:val="006A0225"/>
    <w:rsid w:val="006A1E4A"/>
    <w:rsid w:val="006A465C"/>
    <w:rsid w:val="006A4724"/>
    <w:rsid w:val="006A6B18"/>
    <w:rsid w:val="006A739A"/>
    <w:rsid w:val="006A7D53"/>
    <w:rsid w:val="006B0187"/>
    <w:rsid w:val="006B1FBB"/>
    <w:rsid w:val="006B3D29"/>
    <w:rsid w:val="006B3DBE"/>
    <w:rsid w:val="006B4E5F"/>
    <w:rsid w:val="006B687E"/>
    <w:rsid w:val="006B6959"/>
    <w:rsid w:val="006B7B1D"/>
    <w:rsid w:val="006C0961"/>
    <w:rsid w:val="006C26A8"/>
    <w:rsid w:val="006C44FE"/>
    <w:rsid w:val="006C48F0"/>
    <w:rsid w:val="006C4A7A"/>
    <w:rsid w:val="006C5802"/>
    <w:rsid w:val="006C62AD"/>
    <w:rsid w:val="006C7D04"/>
    <w:rsid w:val="006D1374"/>
    <w:rsid w:val="006D2A50"/>
    <w:rsid w:val="006D3031"/>
    <w:rsid w:val="006D33AE"/>
    <w:rsid w:val="006D33D3"/>
    <w:rsid w:val="006D41F8"/>
    <w:rsid w:val="006D4D39"/>
    <w:rsid w:val="006D5AF8"/>
    <w:rsid w:val="006D5B59"/>
    <w:rsid w:val="006D6195"/>
    <w:rsid w:val="006D7A80"/>
    <w:rsid w:val="006D7AF9"/>
    <w:rsid w:val="006D7D85"/>
    <w:rsid w:val="006E0468"/>
    <w:rsid w:val="006E0BAA"/>
    <w:rsid w:val="006E0BD4"/>
    <w:rsid w:val="006E266E"/>
    <w:rsid w:val="006E47DD"/>
    <w:rsid w:val="006E5865"/>
    <w:rsid w:val="006E70D7"/>
    <w:rsid w:val="006F2BED"/>
    <w:rsid w:val="006F418D"/>
    <w:rsid w:val="006F42C9"/>
    <w:rsid w:val="006F7502"/>
    <w:rsid w:val="00700DA4"/>
    <w:rsid w:val="00702469"/>
    <w:rsid w:val="00703DF3"/>
    <w:rsid w:val="0070445B"/>
    <w:rsid w:val="007048D1"/>
    <w:rsid w:val="0070549F"/>
    <w:rsid w:val="0070577B"/>
    <w:rsid w:val="00707060"/>
    <w:rsid w:val="0070787E"/>
    <w:rsid w:val="00710538"/>
    <w:rsid w:val="00711916"/>
    <w:rsid w:val="0071334C"/>
    <w:rsid w:val="00713465"/>
    <w:rsid w:val="00715718"/>
    <w:rsid w:val="007169CC"/>
    <w:rsid w:val="00716D2C"/>
    <w:rsid w:val="00717552"/>
    <w:rsid w:val="007179D7"/>
    <w:rsid w:val="00720152"/>
    <w:rsid w:val="0072090D"/>
    <w:rsid w:val="00721184"/>
    <w:rsid w:val="007237BC"/>
    <w:rsid w:val="00723915"/>
    <w:rsid w:val="007249A8"/>
    <w:rsid w:val="00724B63"/>
    <w:rsid w:val="00724E9E"/>
    <w:rsid w:val="00730491"/>
    <w:rsid w:val="00731786"/>
    <w:rsid w:val="00732114"/>
    <w:rsid w:val="00732243"/>
    <w:rsid w:val="00734231"/>
    <w:rsid w:val="0073461B"/>
    <w:rsid w:val="00735E6F"/>
    <w:rsid w:val="0073635E"/>
    <w:rsid w:val="00736621"/>
    <w:rsid w:val="007366FE"/>
    <w:rsid w:val="007371AC"/>
    <w:rsid w:val="007375E3"/>
    <w:rsid w:val="007401B2"/>
    <w:rsid w:val="00741B84"/>
    <w:rsid w:val="00743080"/>
    <w:rsid w:val="007444A9"/>
    <w:rsid w:val="007454C3"/>
    <w:rsid w:val="00746362"/>
    <w:rsid w:val="0074781E"/>
    <w:rsid w:val="00747D8B"/>
    <w:rsid w:val="00750EDC"/>
    <w:rsid w:val="00751955"/>
    <w:rsid w:val="00752B19"/>
    <w:rsid w:val="00752FF5"/>
    <w:rsid w:val="007536F8"/>
    <w:rsid w:val="007542B7"/>
    <w:rsid w:val="00754314"/>
    <w:rsid w:val="00760034"/>
    <w:rsid w:val="007618FD"/>
    <w:rsid w:val="00761FC4"/>
    <w:rsid w:val="00763EFC"/>
    <w:rsid w:val="0076482C"/>
    <w:rsid w:val="0076525C"/>
    <w:rsid w:val="00770EE9"/>
    <w:rsid w:val="00773045"/>
    <w:rsid w:val="00775779"/>
    <w:rsid w:val="0077624A"/>
    <w:rsid w:val="00776881"/>
    <w:rsid w:val="00777204"/>
    <w:rsid w:val="00777BD5"/>
    <w:rsid w:val="0078001B"/>
    <w:rsid w:val="00780261"/>
    <w:rsid w:val="007804B6"/>
    <w:rsid w:val="0078056D"/>
    <w:rsid w:val="00780D99"/>
    <w:rsid w:val="0078137F"/>
    <w:rsid w:val="007816B1"/>
    <w:rsid w:val="00782F14"/>
    <w:rsid w:val="007840FC"/>
    <w:rsid w:val="0078416F"/>
    <w:rsid w:val="00785C85"/>
    <w:rsid w:val="00786CEE"/>
    <w:rsid w:val="00786E48"/>
    <w:rsid w:val="00787C6C"/>
    <w:rsid w:val="00792899"/>
    <w:rsid w:val="0079293D"/>
    <w:rsid w:val="00793A8C"/>
    <w:rsid w:val="0079536F"/>
    <w:rsid w:val="00795CD6"/>
    <w:rsid w:val="007973EA"/>
    <w:rsid w:val="00797F6D"/>
    <w:rsid w:val="007A09D8"/>
    <w:rsid w:val="007A0A77"/>
    <w:rsid w:val="007A1FE0"/>
    <w:rsid w:val="007A2185"/>
    <w:rsid w:val="007A2B9F"/>
    <w:rsid w:val="007A4A0F"/>
    <w:rsid w:val="007A57D7"/>
    <w:rsid w:val="007A620D"/>
    <w:rsid w:val="007A6EBA"/>
    <w:rsid w:val="007A7CE9"/>
    <w:rsid w:val="007B0548"/>
    <w:rsid w:val="007B1550"/>
    <w:rsid w:val="007B191A"/>
    <w:rsid w:val="007B2BE8"/>
    <w:rsid w:val="007B3150"/>
    <w:rsid w:val="007B3FF3"/>
    <w:rsid w:val="007B4E8F"/>
    <w:rsid w:val="007B659F"/>
    <w:rsid w:val="007B73A1"/>
    <w:rsid w:val="007C08CE"/>
    <w:rsid w:val="007C26BE"/>
    <w:rsid w:val="007C3061"/>
    <w:rsid w:val="007C3539"/>
    <w:rsid w:val="007C58DB"/>
    <w:rsid w:val="007C5BD6"/>
    <w:rsid w:val="007C5F03"/>
    <w:rsid w:val="007D292C"/>
    <w:rsid w:val="007D2CE7"/>
    <w:rsid w:val="007D2FAB"/>
    <w:rsid w:val="007D350D"/>
    <w:rsid w:val="007D36C4"/>
    <w:rsid w:val="007D3A54"/>
    <w:rsid w:val="007E0325"/>
    <w:rsid w:val="007E06F7"/>
    <w:rsid w:val="007E0CAE"/>
    <w:rsid w:val="007E1B0C"/>
    <w:rsid w:val="007E214C"/>
    <w:rsid w:val="007E2BD5"/>
    <w:rsid w:val="007E333E"/>
    <w:rsid w:val="007E54DB"/>
    <w:rsid w:val="007E6926"/>
    <w:rsid w:val="007F131E"/>
    <w:rsid w:val="007F253B"/>
    <w:rsid w:val="007F3E5A"/>
    <w:rsid w:val="007F533B"/>
    <w:rsid w:val="007F5C58"/>
    <w:rsid w:val="007F5D44"/>
    <w:rsid w:val="007F66B0"/>
    <w:rsid w:val="007F6AF6"/>
    <w:rsid w:val="00800221"/>
    <w:rsid w:val="00801F78"/>
    <w:rsid w:val="00802AFB"/>
    <w:rsid w:val="00805026"/>
    <w:rsid w:val="008059C2"/>
    <w:rsid w:val="00805A38"/>
    <w:rsid w:val="00806086"/>
    <w:rsid w:val="00806AA9"/>
    <w:rsid w:val="00810424"/>
    <w:rsid w:val="00810C5A"/>
    <w:rsid w:val="0081261E"/>
    <w:rsid w:val="008128C7"/>
    <w:rsid w:val="00812BB8"/>
    <w:rsid w:val="0081469A"/>
    <w:rsid w:val="00816B46"/>
    <w:rsid w:val="00816C4C"/>
    <w:rsid w:val="00817B3F"/>
    <w:rsid w:val="008226CB"/>
    <w:rsid w:val="00822811"/>
    <w:rsid w:val="00824A86"/>
    <w:rsid w:val="008250C2"/>
    <w:rsid w:val="00827A5B"/>
    <w:rsid w:val="00827BAE"/>
    <w:rsid w:val="00833A69"/>
    <w:rsid w:val="00833B12"/>
    <w:rsid w:val="00834AFB"/>
    <w:rsid w:val="00836213"/>
    <w:rsid w:val="00836B9D"/>
    <w:rsid w:val="0083794A"/>
    <w:rsid w:val="00841B90"/>
    <w:rsid w:val="00843385"/>
    <w:rsid w:val="0084353C"/>
    <w:rsid w:val="00843852"/>
    <w:rsid w:val="00843F80"/>
    <w:rsid w:val="008441DF"/>
    <w:rsid w:val="008447DB"/>
    <w:rsid w:val="00844DE9"/>
    <w:rsid w:val="008462F7"/>
    <w:rsid w:val="008464FD"/>
    <w:rsid w:val="0084669B"/>
    <w:rsid w:val="00850D13"/>
    <w:rsid w:val="008515A8"/>
    <w:rsid w:val="0085362D"/>
    <w:rsid w:val="00853E4B"/>
    <w:rsid w:val="00854D5A"/>
    <w:rsid w:val="008552AB"/>
    <w:rsid w:val="008575D7"/>
    <w:rsid w:val="008600CE"/>
    <w:rsid w:val="008606C4"/>
    <w:rsid w:val="0086174E"/>
    <w:rsid w:val="00861A8E"/>
    <w:rsid w:val="00861C26"/>
    <w:rsid w:val="008628FF"/>
    <w:rsid w:val="00862F0C"/>
    <w:rsid w:val="00863E43"/>
    <w:rsid w:val="00864D5D"/>
    <w:rsid w:val="008658CA"/>
    <w:rsid w:val="00865EA7"/>
    <w:rsid w:val="00867296"/>
    <w:rsid w:val="00867B74"/>
    <w:rsid w:val="00870BA7"/>
    <w:rsid w:val="00873081"/>
    <w:rsid w:val="00873BD2"/>
    <w:rsid w:val="008759EA"/>
    <w:rsid w:val="00875CDE"/>
    <w:rsid w:val="00881016"/>
    <w:rsid w:val="00881B3E"/>
    <w:rsid w:val="00883194"/>
    <w:rsid w:val="00884170"/>
    <w:rsid w:val="00884DBA"/>
    <w:rsid w:val="00885148"/>
    <w:rsid w:val="00885F80"/>
    <w:rsid w:val="0088639F"/>
    <w:rsid w:val="0088698B"/>
    <w:rsid w:val="00887A7C"/>
    <w:rsid w:val="00887D77"/>
    <w:rsid w:val="00890501"/>
    <w:rsid w:val="00890C35"/>
    <w:rsid w:val="00890ED6"/>
    <w:rsid w:val="00891181"/>
    <w:rsid w:val="008911D0"/>
    <w:rsid w:val="00892F3E"/>
    <w:rsid w:val="00894611"/>
    <w:rsid w:val="00895190"/>
    <w:rsid w:val="00897336"/>
    <w:rsid w:val="00897A20"/>
    <w:rsid w:val="008A0F18"/>
    <w:rsid w:val="008A2381"/>
    <w:rsid w:val="008A42E6"/>
    <w:rsid w:val="008A44E9"/>
    <w:rsid w:val="008A45DA"/>
    <w:rsid w:val="008A52BC"/>
    <w:rsid w:val="008A535A"/>
    <w:rsid w:val="008A60E7"/>
    <w:rsid w:val="008A64F8"/>
    <w:rsid w:val="008A6B14"/>
    <w:rsid w:val="008A7DC6"/>
    <w:rsid w:val="008B02BD"/>
    <w:rsid w:val="008B0701"/>
    <w:rsid w:val="008B1848"/>
    <w:rsid w:val="008B2AE9"/>
    <w:rsid w:val="008B443A"/>
    <w:rsid w:val="008B6822"/>
    <w:rsid w:val="008B6A93"/>
    <w:rsid w:val="008B7390"/>
    <w:rsid w:val="008C011D"/>
    <w:rsid w:val="008C024C"/>
    <w:rsid w:val="008C08FB"/>
    <w:rsid w:val="008C0D1D"/>
    <w:rsid w:val="008C2C17"/>
    <w:rsid w:val="008C317B"/>
    <w:rsid w:val="008C3470"/>
    <w:rsid w:val="008C34FB"/>
    <w:rsid w:val="008C5AF5"/>
    <w:rsid w:val="008C7752"/>
    <w:rsid w:val="008D07A4"/>
    <w:rsid w:val="008D1E40"/>
    <w:rsid w:val="008D20E9"/>
    <w:rsid w:val="008D23E0"/>
    <w:rsid w:val="008D2FD5"/>
    <w:rsid w:val="008D46AA"/>
    <w:rsid w:val="008D4A41"/>
    <w:rsid w:val="008D4B87"/>
    <w:rsid w:val="008D524B"/>
    <w:rsid w:val="008D591D"/>
    <w:rsid w:val="008D6DB2"/>
    <w:rsid w:val="008D7694"/>
    <w:rsid w:val="008E1153"/>
    <w:rsid w:val="008E1B73"/>
    <w:rsid w:val="008E25D0"/>
    <w:rsid w:val="008E2CA4"/>
    <w:rsid w:val="008E3483"/>
    <w:rsid w:val="008E49E7"/>
    <w:rsid w:val="008E4C27"/>
    <w:rsid w:val="008E5BFF"/>
    <w:rsid w:val="008E653C"/>
    <w:rsid w:val="008E707B"/>
    <w:rsid w:val="008E74E9"/>
    <w:rsid w:val="008E7904"/>
    <w:rsid w:val="008F0E43"/>
    <w:rsid w:val="008F1046"/>
    <w:rsid w:val="008F19E7"/>
    <w:rsid w:val="008F2268"/>
    <w:rsid w:val="008F3537"/>
    <w:rsid w:val="008F3ABC"/>
    <w:rsid w:val="008F3BA7"/>
    <w:rsid w:val="008F3D98"/>
    <w:rsid w:val="008F49C8"/>
    <w:rsid w:val="008F755C"/>
    <w:rsid w:val="0090110F"/>
    <w:rsid w:val="00901BBC"/>
    <w:rsid w:val="00901D61"/>
    <w:rsid w:val="00902466"/>
    <w:rsid w:val="00902AA5"/>
    <w:rsid w:val="00902C22"/>
    <w:rsid w:val="009034EF"/>
    <w:rsid w:val="00905BF6"/>
    <w:rsid w:val="009064DC"/>
    <w:rsid w:val="00906926"/>
    <w:rsid w:val="0091198D"/>
    <w:rsid w:val="00912939"/>
    <w:rsid w:val="00913124"/>
    <w:rsid w:val="009131FE"/>
    <w:rsid w:val="009139F7"/>
    <w:rsid w:val="0091498E"/>
    <w:rsid w:val="00914A5E"/>
    <w:rsid w:val="009168F3"/>
    <w:rsid w:val="00916991"/>
    <w:rsid w:val="0092039E"/>
    <w:rsid w:val="0092102E"/>
    <w:rsid w:val="00921396"/>
    <w:rsid w:val="0092188B"/>
    <w:rsid w:val="00922538"/>
    <w:rsid w:val="009228B0"/>
    <w:rsid w:val="00922978"/>
    <w:rsid w:val="00923C64"/>
    <w:rsid w:val="0092411F"/>
    <w:rsid w:val="00926A1D"/>
    <w:rsid w:val="00926AD1"/>
    <w:rsid w:val="00927A19"/>
    <w:rsid w:val="00935798"/>
    <w:rsid w:val="00935AC3"/>
    <w:rsid w:val="00940F78"/>
    <w:rsid w:val="00943C4C"/>
    <w:rsid w:val="009448DE"/>
    <w:rsid w:val="009449C1"/>
    <w:rsid w:val="00945EDA"/>
    <w:rsid w:val="00947E5C"/>
    <w:rsid w:val="0095012A"/>
    <w:rsid w:val="00950D06"/>
    <w:rsid w:val="00951EC0"/>
    <w:rsid w:val="009533C5"/>
    <w:rsid w:val="0095368E"/>
    <w:rsid w:val="0095389E"/>
    <w:rsid w:val="00953E89"/>
    <w:rsid w:val="0095418B"/>
    <w:rsid w:val="0095473B"/>
    <w:rsid w:val="00954E7C"/>
    <w:rsid w:val="00955181"/>
    <w:rsid w:val="00955BB3"/>
    <w:rsid w:val="00955E9A"/>
    <w:rsid w:val="009569A7"/>
    <w:rsid w:val="009610AA"/>
    <w:rsid w:val="00961822"/>
    <w:rsid w:val="00963B3E"/>
    <w:rsid w:val="00963F80"/>
    <w:rsid w:val="00965784"/>
    <w:rsid w:val="00966867"/>
    <w:rsid w:val="00970476"/>
    <w:rsid w:val="0097337F"/>
    <w:rsid w:val="00973A40"/>
    <w:rsid w:val="0097471F"/>
    <w:rsid w:val="00975878"/>
    <w:rsid w:val="0097665F"/>
    <w:rsid w:val="0097706C"/>
    <w:rsid w:val="0097757B"/>
    <w:rsid w:val="00977596"/>
    <w:rsid w:val="009801DF"/>
    <w:rsid w:val="00980AF0"/>
    <w:rsid w:val="00982480"/>
    <w:rsid w:val="0098388B"/>
    <w:rsid w:val="009858F2"/>
    <w:rsid w:val="00986E74"/>
    <w:rsid w:val="009876B1"/>
    <w:rsid w:val="00990BB5"/>
    <w:rsid w:val="00994343"/>
    <w:rsid w:val="0099447B"/>
    <w:rsid w:val="009A06F4"/>
    <w:rsid w:val="009A2EED"/>
    <w:rsid w:val="009A37C3"/>
    <w:rsid w:val="009A384B"/>
    <w:rsid w:val="009A495B"/>
    <w:rsid w:val="009A51A9"/>
    <w:rsid w:val="009A56CB"/>
    <w:rsid w:val="009A6361"/>
    <w:rsid w:val="009A6D5E"/>
    <w:rsid w:val="009A747A"/>
    <w:rsid w:val="009B0E28"/>
    <w:rsid w:val="009B228F"/>
    <w:rsid w:val="009B26C5"/>
    <w:rsid w:val="009B2791"/>
    <w:rsid w:val="009B2990"/>
    <w:rsid w:val="009B2B46"/>
    <w:rsid w:val="009B3DFA"/>
    <w:rsid w:val="009B41CE"/>
    <w:rsid w:val="009B4257"/>
    <w:rsid w:val="009B5467"/>
    <w:rsid w:val="009B6360"/>
    <w:rsid w:val="009B7BC8"/>
    <w:rsid w:val="009C105B"/>
    <w:rsid w:val="009C1B29"/>
    <w:rsid w:val="009C2374"/>
    <w:rsid w:val="009C24CD"/>
    <w:rsid w:val="009C281C"/>
    <w:rsid w:val="009C31EC"/>
    <w:rsid w:val="009C3FF2"/>
    <w:rsid w:val="009C419C"/>
    <w:rsid w:val="009C4C8F"/>
    <w:rsid w:val="009C4D4F"/>
    <w:rsid w:val="009C6C14"/>
    <w:rsid w:val="009C6C19"/>
    <w:rsid w:val="009D1652"/>
    <w:rsid w:val="009D1A74"/>
    <w:rsid w:val="009D3D67"/>
    <w:rsid w:val="009D4B42"/>
    <w:rsid w:val="009D514B"/>
    <w:rsid w:val="009D690C"/>
    <w:rsid w:val="009E0AA1"/>
    <w:rsid w:val="009E0F95"/>
    <w:rsid w:val="009E2448"/>
    <w:rsid w:val="009E30FB"/>
    <w:rsid w:val="009E37A4"/>
    <w:rsid w:val="009E3DAA"/>
    <w:rsid w:val="009E3F9B"/>
    <w:rsid w:val="009E4778"/>
    <w:rsid w:val="009F06A0"/>
    <w:rsid w:val="009F1906"/>
    <w:rsid w:val="009F1F09"/>
    <w:rsid w:val="009F272E"/>
    <w:rsid w:val="009F2DF3"/>
    <w:rsid w:val="009F4495"/>
    <w:rsid w:val="009F46CA"/>
    <w:rsid w:val="009F5E6E"/>
    <w:rsid w:val="009F600B"/>
    <w:rsid w:val="009F6520"/>
    <w:rsid w:val="009F688A"/>
    <w:rsid w:val="009F6C62"/>
    <w:rsid w:val="009F7257"/>
    <w:rsid w:val="009F7F52"/>
    <w:rsid w:val="00A0030E"/>
    <w:rsid w:val="00A007F6"/>
    <w:rsid w:val="00A0084D"/>
    <w:rsid w:val="00A00D2D"/>
    <w:rsid w:val="00A010C7"/>
    <w:rsid w:val="00A0122E"/>
    <w:rsid w:val="00A01A8F"/>
    <w:rsid w:val="00A024D8"/>
    <w:rsid w:val="00A03893"/>
    <w:rsid w:val="00A03921"/>
    <w:rsid w:val="00A0409B"/>
    <w:rsid w:val="00A046BD"/>
    <w:rsid w:val="00A050ED"/>
    <w:rsid w:val="00A05FA8"/>
    <w:rsid w:val="00A1135A"/>
    <w:rsid w:val="00A11A45"/>
    <w:rsid w:val="00A12764"/>
    <w:rsid w:val="00A12C80"/>
    <w:rsid w:val="00A12D09"/>
    <w:rsid w:val="00A12D26"/>
    <w:rsid w:val="00A13553"/>
    <w:rsid w:val="00A13631"/>
    <w:rsid w:val="00A14A0B"/>
    <w:rsid w:val="00A150F9"/>
    <w:rsid w:val="00A1531E"/>
    <w:rsid w:val="00A1716A"/>
    <w:rsid w:val="00A17A63"/>
    <w:rsid w:val="00A17CA0"/>
    <w:rsid w:val="00A213E8"/>
    <w:rsid w:val="00A214EB"/>
    <w:rsid w:val="00A219BD"/>
    <w:rsid w:val="00A22251"/>
    <w:rsid w:val="00A23B96"/>
    <w:rsid w:val="00A24EBD"/>
    <w:rsid w:val="00A261EA"/>
    <w:rsid w:val="00A277A7"/>
    <w:rsid w:val="00A278A4"/>
    <w:rsid w:val="00A31BD4"/>
    <w:rsid w:val="00A323B1"/>
    <w:rsid w:val="00A324A1"/>
    <w:rsid w:val="00A32F4E"/>
    <w:rsid w:val="00A33A70"/>
    <w:rsid w:val="00A33C42"/>
    <w:rsid w:val="00A36C1D"/>
    <w:rsid w:val="00A37CF7"/>
    <w:rsid w:val="00A37DF5"/>
    <w:rsid w:val="00A400C7"/>
    <w:rsid w:val="00A42A95"/>
    <w:rsid w:val="00A430D7"/>
    <w:rsid w:val="00A44076"/>
    <w:rsid w:val="00A453B8"/>
    <w:rsid w:val="00A464AA"/>
    <w:rsid w:val="00A465C4"/>
    <w:rsid w:val="00A474D0"/>
    <w:rsid w:val="00A4794B"/>
    <w:rsid w:val="00A47A29"/>
    <w:rsid w:val="00A501C7"/>
    <w:rsid w:val="00A50934"/>
    <w:rsid w:val="00A50A6F"/>
    <w:rsid w:val="00A50FB7"/>
    <w:rsid w:val="00A51489"/>
    <w:rsid w:val="00A527AC"/>
    <w:rsid w:val="00A532A0"/>
    <w:rsid w:val="00A5382C"/>
    <w:rsid w:val="00A53D68"/>
    <w:rsid w:val="00A53F85"/>
    <w:rsid w:val="00A54E7A"/>
    <w:rsid w:val="00A55A09"/>
    <w:rsid w:val="00A5677A"/>
    <w:rsid w:val="00A56DF8"/>
    <w:rsid w:val="00A57075"/>
    <w:rsid w:val="00A61841"/>
    <w:rsid w:val="00A629C2"/>
    <w:rsid w:val="00A64218"/>
    <w:rsid w:val="00A64F4D"/>
    <w:rsid w:val="00A65905"/>
    <w:rsid w:val="00A661EB"/>
    <w:rsid w:val="00A666CD"/>
    <w:rsid w:val="00A66D56"/>
    <w:rsid w:val="00A70595"/>
    <w:rsid w:val="00A7063C"/>
    <w:rsid w:val="00A71459"/>
    <w:rsid w:val="00A71A12"/>
    <w:rsid w:val="00A72598"/>
    <w:rsid w:val="00A73D56"/>
    <w:rsid w:val="00A748DE"/>
    <w:rsid w:val="00A76387"/>
    <w:rsid w:val="00A767B5"/>
    <w:rsid w:val="00A76DD8"/>
    <w:rsid w:val="00A82309"/>
    <w:rsid w:val="00A82A82"/>
    <w:rsid w:val="00A863D3"/>
    <w:rsid w:val="00A87DFA"/>
    <w:rsid w:val="00A9020E"/>
    <w:rsid w:val="00A903CB"/>
    <w:rsid w:val="00A903F5"/>
    <w:rsid w:val="00A90482"/>
    <w:rsid w:val="00A91BB3"/>
    <w:rsid w:val="00A941C9"/>
    <w:rsid w:val="00A96223"/>
    <w:rsid w:val="00A962B5"/>
    <w:rsid w:val="00A96DF4"/>
    <w:rsid w:val="00A96F1D"/>
    <w:rsid w:val="00A9719D"/>
    <w:rsid w:val="00AA7CAF"/>
    <w:rsid w:val="00AB0AA3"/>
    <w:rsid w:val="00AB1239"/>
    <w:rsid w:val="00AB1BDB"/>
    <w:rsid w:val="00AB2303"/>
    <w:rsid w:val="00AB2E20"/>
    <w:rsid w:val="00AB3805"/>
    <w:rsid w:val="00AB3C95"/>
    <w:rsid w:val="00AB3E41"/>
    <w:rsid w:val="00AB3ED0"/>
    <w:rsid w:val="00AB42E9"/>
    <w:rsid w:val="00AB4613"/>
    <w:rsid w:val="00AB4DE8"/>
    <w:rsid w:val="00AB6218"/>
    <w:rsid w:val="00AB755B"/>
    <w:rsid w:val="00AB7C59"/>
    <w:rsid w:val="00AC20D6"/>
    <w:rsid w:val="00AC557E"/>
    <w:rsid w:val="00AC65C8"/>
    <w:rsid w:val="00AC70B9"/>
    <w:rsid w:val="00AD112D"/>
    <w:rsid w:val="00AD19A6"/>
    <w:rsid w:val="00AD48DE"/>
    <w:rsid w:val="00AD773E"/>
    <w:rsid w:val="00AE03D9"/>
    <w:rsid w:val="00AE23C5"/>
    <w:rsid w:val="00AE252B"/>
    <w:rsid w:val="00AE2B58"/>
    <w:rsid w:val="00AE35D2"/>
    <w:rsid w:val="00AE3639"/>
    <w:rsid w:val="00AE4294"/>
    <w:rsid w:val="00AE54F1"/>
    <w:rsid w:val="00AE5522"/>
    <w:rsid w:val="00AE67F5"/>
    <w:rsid w:val="00AE6EC4"/>
    <w:rsid w:val="00AE7297"/>
    <w:rsid w:val="00AE7A7B"/>
    <w:rsid w:val="00AE7BCD"/>
    <w:rsid w:val="00AF305C"/>
    <w:rsid w:val="00AF36AE"/>
    <w:rsid w:val="00AF3D95"/>
    <w:rsid w:val="00AF54E8"/>
    <w:rsid w:val="00AF6B16"/>
    <w:rsid w:val="00B0022B"/>
    <w:rsid w:val="00B00936"/>
    <w:rsid w:val="00B075BB"/>
    <w:rsid w:val="00B07D11"/>
    <w:rsid w:val="00B1041A"/>
    <w:rsid w:val="00B10AFD"/>
    <w:rsid w:val="00B11814"/>
    <w:rsid w:val="00B11E92"/>
    <w:rsid w:val="00B12142"/>
    <w:rsid w:val="00B14F2D"/>
    <w:rsid w:val="00B156A9"/>
    <w:rsid w:val="00B15C3F"/>
    <w:rsid w:val="00B15D75"/>
    <w:rsid w:val="00B17A8B"/>
    <w:rsid w:val="00B17DC0"/>
    <w:rsid w:val="00B20B93"/>
    <w:rsid w:val="00B20D3F"/>
    <w:rsid w:val="00B20EFD"/>
    <w:rsid w:val="00B2259C"/>
    <w:rsid w:val="00B24D50"/>
    <w:rsid w:val="00B255F8"/>
    <w:rsid w:val="00B27495"/>
    <w:rsid w:val="00B30006"/>
    <w:rsid w:val="00B30DA9"/>
    <w:rsid w:val="00B32A44"/>
    <w:rsid w:val="00B3367D"/>
    <w:rsid w:val="00B340C9"/>
    <w:rsid w:val="00B348B2"/>
    <w:rsid w:val="00B34BBF"/>
    <w:rsid w:val="00B353B2"/>
    <w:rsid w:val="00B35B08"/>
    <w:rsid w:val="00B35FF0"/>
    <w:rsid w:val="00B41209"/>
    <w:rsid w:val="00B41A6C"/>
    <w:rsid w:val="00B42FE0"/>
    <w:rsid w:val="00B43194"/>
    <w:rsid w:val="00B44D4E"/>
    <w:rsid w:val="00B456A8"/>
    <w:rsid w:val="00B45C25"/>
    <w:rsid w:val="00B45FB6"/>
    <w:rsid w:val="00B4600C"/>
    <w:rsid w:val="00B472F8"/>
    <w:rsid w:val="00B501DF"/>
    <w:rsid w:val="00B50208"/>
    <w:rsid w:val="00B50808"/>
    <w:rsid w:val="00B508A4"/>
    <w:rsid w:val="00B510CA"/>
    <w:rsid w:val="00B511D1"/>
    <w:rsid w:val="00B52536"/>
    <w:rsid w:val="00B548EE"/>
    <w:rsid w:val="00B551A4"/>
    <w:rsid w:val="00B55ACE"/>
    <w:rsid w:val="00B6017B"/>
    <w:rsid w:val="00B60D79"/>
    <w:rsid w:val="00B61059"/>
    <w:rsid w:val="00B610AA"/>
    <w:rsid w:val="00B611DD"/>
    <w:rsid w:val="00B62220"/>
    <w:rsid w:val="00B629CD"/>
    <w:rsid w:val="00B633ED"/>
    <w:rsid w:val="00B6376B"/>
    <w:rsid w:val="00B637DB"/>
    <w:rsid w:val="00B711BA"/>
    <w:rsid w:val="00B7286F"/>
    <w:rsid w:val="00B736BE"/>
    <w:rsid w:val="00B73D92"/>
    <w:rsid w:val="00B7404C"/>
    <w:rsid w:val="00B74A48"/>
    <w:rsid w:val="00B77D18"/>
    <w:rsid w:val="00B80908"/>
    <w:rsid w:val="00B80BF7"/>
    <w:rsid w:val="00B80DC7"/>
    <w:rsid w:val="00B81808"/>
    <w:rsid w:val="00B81CEF"/>
    <w:rsid w:val="00B83B3C"/>
    <w:rsid w:val="00B845BC"/>
    <w:rsid w:val="00B86300"/>
    <w:rsid w:val="00B87350"/>
    <w:rsid w:val="00B87E6C"/>
    <w:rsid w:val="00B924FD"/>
    <w:rsid w:val="00B93122"/>
    <w:rsid w:val="00B93731"/>
    <w:rsid w:val="00B9427F"/>
    <w:rsid w:val="00B95987"/>
    <w:rsid w:val="00B95EBF"/>
    <w:rsid w:val="00B967E5"/>
    <w:rsid w:val="00B97349"/>
    <w:rsid w:val="00BA04B5"/>
    <w:rsid w:val="00BA068B"/>
    <w:rsid w:val="00BA08D9"/>
    <w:rsid w:val="00BA2C8D"/>
    <w:rsid w:val="00BA3288"/>
    <w:rsid w:val="00BA4992"/>
    <w:rsid w:val="00BA4B7F"/>
    <w:rsid w:val="00BA76A7"/>
    <w:rsid w:val="00BA78B0"/>
    <w:rsid w:val="00BB0754"/>
    <w:rsid w:val="00BB08D2"/>
    <w:rsid w:val="00BB2410"/>
    <w:rsid w:val="00BB3E1A"/>
    <w:rsid w:val="00BB6E4D"/>
    <w:rsid w:val="00BB6F5B"/>
    <w:rsid w:val="00BC0072"/>
    <w:rsid w:val="00BC0A31"/>
    <w:rsid w:val="00BC0E85"/>
    <w:rsid w:val="00BC3565"/>
    <w:rsid w:val="00BC3C76"/>
    <w:rsid w:val="00BC3FBC"/>
    <w:rsid w:val="00BC447E"/>
    <w:rsid w:val="00BC4B3A"/>
    <w:rsid w:val="00BC561A"/>
    <w:rsid w:val="00BC69E9"/>
    <w:rsid w:val="00BD143F"/>
    <w:rsid w:val="00BD1DB5"/>
    <w:rsid w:val="00BD1FAC"/>
    <w:rsid w:val="00BD33C8"/>
    <w:rsid w:val="00BD3B2F"/>
    <w:rsid w:val="00BD3C8A"/>
    <w:rsid w:val="00BD45E6"/>
    <w:rsid w:val="00BD71EF"/>
    <w:rsid w:val="00BD7D35"/>
    <w:rsid w:val="00BE1BE1"/>
    <w:rsid w:val="00BE344F"/>
    <w:rsid w:val="00BE41FC"/>
    <w:rsid w:val="00BE589F"/>
    <w:rsid w:val="00BE5A96"/>
    <w:rsid w:val="00BE6F11"/>
    <w:rsid w:val="00BE7766"/>
    <w:rsid w:val="00BF0543"/>
    <w:rsid w:val="00BF196B"/>
    <w:rsid w:val="00BF1B8B"/>
    <w:rsid w:val="00BF2816"/>
    <w:rsid w:val="00BF4422"/>
    <w:rsid w:val="00BF4925"/>
    <w:rsid w:val="00BF5830"/>
    <w:rsid w:val="00C03952"/>
    <w:rsid w:val="00C04A66"/>
    <w:rsid w:val="00C10476"/>
    <w:rsid w:val="00C11056"/>
    <w:rsid w:val="00C12433"/>
    <w:rsid w:val="00C12800"/>
    <w:rsid w:val="00C12E04"/>
    <w:rsid w:val="00C12F20"/>
    <w:rsid w:val="00C14613"/>
    <w:rsid w:val="00C1539D"/>
    <w:rsid w:val="00C15B2C"/>
    <w:rsid w:val="00C172F3"/>
    <w:rsid w:val="00C20BCB"/>
    <w:rsid w:val="00C20C6B"/>
    <w:rsid w:val="00C21992"/>
    <w:rsid w:val="00C23FC5"/>
    <w:rsid w:val="00C24538"/>
    <w:rsid w:val="00C248BE"/>
    <w:rsid w:val="00C260AB"/>
    <w:rsid w:val="00C262E2"/>
    <w:rsid w:val="00C26E86"/>
    <w:rsid w:val="00C30BDE"/>
    <w:rsid w:val="00C3154F"/>
    <w:rsid w:val="00C36041"/>
    <w:rsid w:val="00C3617E"/>
    <w:rsid w:val="00C36187"/>
    <w:rsid w:val="00C4009B"/>
    <w:rsid w:val="00C40433"/>
    <w:rsid w:val="00C411FD"/>
    <w:rsid w:val="00C41C36"/>
    <w:rsid w:val="00C420D1"/>
    <w:rsid w:val="00C422D3"/>
    <w:rsid w:val="00C43B95"/>
    <w:rsid w:val="00C45DBA"/>
    <w:rsid w:val="00C46357"/>
    <w:rsid w:val="00C467ED"/>
    <w:rsid w:val="00C4793B"/>
    <w:rsid w:val="00C508C5"/>
    <w:rsid w:val="00C50D31"/>
    <w:rsid w:val="00C513C1"/>
    <w:rsid w:val="00C52355"/>
    <w:rsid w:val="00C53897"/>
    <w:rsid w:val="00C542C0"/>
    <w:rsid w:val="00C54B0B"/>
    <w:rsid w:val="00C56775"/>
    <w:rsid w:val="00C567C3"/>
    <w:rsid w:val="00C60F4E"/>
    <w:rsid w:val="00C611EC"/>
    <w:rsid w:val="00C61481"/>
    <w:rsid w:val="00C64CF1"/>
    <w:rsid w:val="00C663B9"/>
    <w:rsid w:val="00C70B90"/>
    <w:rsid w:val="00C72D51"/>
    <w:rsid w:val="00C753F2"/>
    <w:rsid w:val="00C75F43"/>
    <w:rsid w:val="00C80414"/>
    <w:rsid w:val="00C81714"/>
    <w:rsid w:val="00C81C2D"/>
    <w:rsid w:val="00C822E8"/>
    <w:rsid w:val="00C8327A"/>
    <w:rsid w:val="00C83CE7"/>
    <w:rsid w:val="00C85729"/>
    <w:rsid w:val="00C87B4B"/>
    <w:rsid w:val="00C90F08"/>
    <w:rsid w:val="00C9121F"/>
    <w:rsid w:val="00C923C9"/>
    <w:rsid w:val="00C930F6"/>
    <w:rsid w:val="00C936B6"/>
    <w:rsid w:val="00C93DDA"/>
    <w:rsid w:val="00C951A3"/>
    <w:rsid w:val="00C95636"/>
    <w:rsid w:val="00C95DEF"/>
    <w:rsid w:val="00C96AAE"/>
    <w:rsid w:val="00CA083E"/>
    <w:rsid w:val="00CA1847"/>
    <w:rsid w:val="00CA254E"/>
    <w:rsid w:val="00CA3A2F"/>
    <w:rsid w:val="00CA3F21"/>
    <w:rsid w:val="00CA552F"/>
    <w:rsid w:val="00CA64AE"/>
    <w:rsid w:val="00CA679B"/>
    <w:rsid w:val="00CB0431"/>
    <w:rsid w:val="00CB0CF0"/>
    <w:rsid w:val="00CB1002"/>
    <w:rsid w:val="00CB121C"/>
    <w:rsid w:val="00CB2272"/>
    <w:rsid w:val="00CB27CB"/>
    <w:rsid w:val="00CB58DD"/>
    <w:rsid w:val="00CB7B12"/>
    <w:rsid w:val="00CC034D"/>
    <w:rsid w:val="00CC03B2"/>
    <w:rsid w:val="00CC072D"/>
    <w:rsid w:val="00CC2CFC"/>
    <w:rsid w:val="00CC346D"/>
    <w:rsid w:val="00CC4A9B"/>
    <w:rsid w:val="00CC5781"/>
    <w:rsid w:val="00CC5A90"/>
    <w:rsid w:val="00CC5F8D"/>
    <w:rsid w:val="00CC64EA"/>
    <w:rsid w:val="00CC6DE0"/>
    <w:rsid w:val="00CC7958"/>
    <w:rsid w:val="00CD06C4"/>
    <w:rsid w:val="00CD1BEB"/>
    <w:rsid w:val="00CD269B"/>
    <w:rsid w:val="00CD30B1"/>
    <w:rsid w:val="00CD4A0E"/>
    <w:rsid w:val="00CD4C5A"/>
    <w:rsid w:val="00CD5A77"/>
    <w:rsid w:val="00CD6981"/>
    <w:rsid w:val="00CD6B29"/>
    <w:rsid w:val="00CD7147"/>
    <w:rsid w:val="00CE0166"/>
    <w:rsid w:val="00CE1F39"/>
    <w:rsid w:val="00CE2DA0"/>
    <w:rsid w:val="00CE4391"/>
    <w:rsid w:val="00CE505B"/>
    <w:rsid w:val="00CE5B66"/>
    <w:rsid w:val="00CE601B"/>
    <w:rsid w:val="00CE621C"/>
    <w:rsid w:val="00CE7627"/>
    <w:rsid w:val="00CE7899"/>
    <w:rsid w:val="00CE7FAA"/>
    <w:rsid w:val="00CF02F8"/>
    <w:rsid w:val="00CF09D0"/>
    <w:rsid w:val="00CF0EEB"/>
    <w:rsid w:val="00CF16EB"/>
    <w:rsid w:val="00CF1B15"/>
    <w:rsid w:val="00CF24AB"/>
    <w:rsid w:val="00CF2637"/>
    <w:rsid w:val="00CF2FFD"/>
    <w:rsid w:val="00CF3229"/>
    <w:rsid w:val="00CF4141"/>
    <w:rsid w:val="00CF4CBB"/>
    <w:rsid w:val="00CF6435"/>
    <w:rsid w:val="00CF645B"/>
    <w:rsid w:val="00CF6B3A"/>
    <w:rsid w:val="00CF6FB0"/>
    <w:rsid w:val="00CF7D5F"/>
    <w:rsid w:val="00CF7DA0"/>
    <w:rsid w:val="00D01A33"/>
    <w:rsid w:val="00D04C04"/>
    <w:rsid w:val="00D05B10"/>
    <w:rsid w:val="00D05BA6"/>
    <w:rsid w:val="00D06514"/>
    <w:rsid w:val="00D074FA"/>
    <w:rsid w:val="00D07783"/>
    <w:rsid w:val="00D07898"/>
    <w:rsid w:val="00D1138A"/>
    <w:rsid w:val="00D11EAD"/>
    <w:rsid w:val="00D13048"/>
    <w:rsid w:val="00D13556"/>
    <w:rsid w:val="00D13645"/>
    <w:rsid w:val="00D1387B"/>
    <w:rsid w:val="00D13D76"/>
    <w:rsid w:val="00D14CCB"/>
    <w:rsid w:val="00D15924"/>
    <w:rsid w:val="00D1747C"/>
    <w:rsid w:val="00D17A38"/>
    <w:rsid w:val="00D20707"/>
    <w:rsid w:val="00D20DE5"/>
    <w:rsid w:val="00D21227"/>
    <w:rsid w:val="00D218CE"/>
    <w:rsid w:val="00D22D24"/>
    <w:rsid w:val="00D22FA3"/>
    <w:rsid w:val="00D25546"/>
    <w:rsid w:val="00D27F39"/>
    <w:rsid w:val="00D30A7B"/>
    <w:rsid w:val="00D30B03"/>
    <w:rsid w:val="00D3208D"/>
    <w:rsid w:val="00D333AA"/>
    <w:rsid w:val="00D35EC1"/>
    <w:rsid w:val="00D4058E"/>
    <w:rsid w:val="00D418FC"/>
    <w:rsid w:val="00D4343B"/>
    <w:rsid w:val="00D43C8F"/>
    <w:rsid w:val="00D45013"/>
    <w:rsid w:val="00D454E7"/>
    <w:rsid w:val="00D461BF"/>
    <w:rsid w:val="00D467A5"/>
    <w:rsid w:val="00D468F1"/>
    <w:rsid w:val="00D47002"/>
    <w:rsid w:val="00D4712A"/>
    <w:rsid w:val="00D479CA"/>
    <w:rsid w:val="00D47A70"/>
    <w:rsid w:val="00D47AE5"/>
    <w:rsid w:val="00D50B3D"/>
    <w:rsid w:val="00D51284"/>
    <w:rsid w:val="00D51641"/>
    <w:rsid w:val="00D51C63"/>
    <w:rsid w:val="00D51C6B"/>
    <w:rsid w:val="00D5262F"/>
    <w:rsid w:val="00D53792"/>
    <w:rsid w:val="00D545FA"/>
    <w:rsid w:val="00D55D3D"/>
    <w:rsid w:val="00D56B15"/>
    <w:rsid w:val="00D612F7"/>
    <w:rsid w:val="00D6244A"/>
    <w:rsid w:val="00D629E8"/>
    <w:rsid w:val="00D63339"/>
    <w:rsid w:val="00D64310"/>
    <w:rsid w:val="00D64FF4"/>
    <w:rsid w:val="00D65655"/>
    <w:rsid w:val="00D65691"/>
    <w:rsid w:val="00D65E6C"/>
    <w:rsid w:val="00D6628B"/>
    <w:rsid w:val="00D70420"/>
    <w:rsid w:val="00D71263"/>
    <w:rsid w:val="00D731FC"/>
    <w:rsid w:val="00D7341C"/>
    <w:rsid w:val="00D738A2"/>
    <w:rsid w:val="00D7390A"/>
    <w:rsid w:val="00D750F2"/>
    <w:rsid w:val="00D762A9"/>
    <w:rsid w:val="00D7667A"/>
    <w:rsid w:val="00D770CF"/>
    <w:rsid w:val="00D8031D"/>
    <w:rsid w:val="00D818F5"/>
    <w:rsid w:val="00D8203C"/>
    <w:rsid w:val="00D84022"/>
    <w:rsid w:val="00D847A5"/>
    <w:rsid w:val="00D84A3A"/>
    <w:rsid w:val="00D851FE"/>
    <w:rsid w:val="00D853D6"/>
    <w:rsid w:val="00D8604E"/>
    <w:rsid w:val="00D863A1"/>
    <w:rsid w:val="00D8649A"/>
    <w:rsid w:val="00D86965"/>
    <w:rsid w:val="00D86EE9"/>
    <w:rsid w:val="00D87234"/>
    <w:rsid w:val="00D8745A"/>
    <w:rsid w:val="00D90D76"/>
    <w:rsid w:val="00D914C9"/>
    <w:rsid w:val="00D9237D"/>
    <w:rsid w:val="00D93336"/>
    <w:rsid w:val="00D9411A"/>
    <w:rsid w:val="00D95452"/>
    <w:rsid w:val="00DA0A6C"/>
    <w:rsid w:val="00DA0A8B"/>
    <w:rsid w:val="00DA0AF5"/>
    <w:rsid w:val="00DA23A1"/>
    <w:rsid w:val="00DA25F1"/>
    <w:rsid w:val="00DA33DB"/>
    <w:rsid w:val="00DA3CDB"/>
    <w:rsid w:val="00DA4BD8"/>
    <w:rsid w:val="00DA5381"/>
    <w:rsid w:val="00DA6774"/>
    <w:rsid w:val="00DA6B3D"/>
    <w:rsid w:val="00DA7DC1"/>
    <w:rsid w:val="00DB0082"/>
    <w:rsid w:val="00DB1A07"/>
    <w:rsid w:val="00DB2839"/>
    <w:rsid w:val="00DB2BA5"/>
    <w:rsid w:val="00DB30FB"/>
    <w:rsid w:val="00DB40F5"/>
    <w:rsid w:val="00DB4469"/>
    <w:rsid w:val="00DB7242"/>
    <w:rsid w:val="00DB7FB0"/>
    <w:rsid w:val="00DC00BD"/>
    <w:rsid w:val="00DC12D8"/>
    <w:rsid w:val="00DC1FA0"/>
    <w:rsid w:val="00DC2CCC"/>
    <w:rsid w:val="00DC2DEE"/>
    <w:rsid w:val="00DC3132"/>
    <w:rsid w:val="00DC434B"/>
    <w:rsid w:val="00DC456B"/>
    <w:rsid w:val="00DC4AF9"/>
    <w:rsid w:val="00DC4C82"/>
    <w:rsid w:val="00DC623A"/>
    <w:rsid w:val="00DC7362"/>
    <w:rsid w:val="00DC74C6"/>
    <w:rsid w:val="00DC7A9E"/>
    <w:rsid w:val="00DD0799"/>
    <w:rsid w:val="00DD07EA"/>
    <w:rsid w:val="00DD1039"/>
    <w:rsid w:val="00DD1093"/>
    <w:rsid w:val="00DD12CA"/>
    <w:rsid w:val="00DD4183"/>
    <w:rsid w:val="00DD6D14"/>
    <w:rsid w:val="00DE00B7"/>
    <w:rsid w:val="00DE1268"/>
    <w:rsid w:val="00DE2794"/>
    <w:rsid w:val="00DE3134"/>
    <w:rsid w:val="00DE578C"/>
    <w:rsid w:val="00DE6315"/>
    <w:rsid w:val="00DE6B55"/>
    <w:rsid w:val="00DE7654"/>
    <w:rsid w:val="00DF02BA"/>
    <w:rsid w:val="00DF1749"/>
    <w:rsid w:val="00DF1E0B"/>
    <w:rsid w:val="00DF2429"/>
    <w:rsid w:val="00DF289C"/>
    <w:rsid w:val="00DF3662"/>
    <w:rsid w:val="00DF483A"/>
    <w:rsid w:val="00DF4877"/>
    <w:rsid w:val="00DF565B"/>
    <w:rsid w:val="00E003F7"/>
    <w:rsid w:val="00E0164D"/>
    <w:rsid w:val="00E01FF1"/>
    <w:rsid w:val="00E04B72"/>
    <w:rsid w:val="00E0674A"/>
    <w:rsid w:val="00E06DEC"/>
    <w:rsid w:val="00E1078E"/>
    <w:rsid w:val="00E10C4B"/>
    <w:rsid w:val="00E10D03"/>
    <w:rsid w:val="00E111F0"/>
    <w:rsid w:val="00E12A36"/>
    <w:rsid w:val="00E1392F"/>
    <w:rsid w:val="00E1468F"/>
    <w:rsid w:val="00E1471C"/>
    <w:rsid w:val="00E15714"/>
    <w:rsid w:val="00E1587F"/>
    <w:rsid w:val="00E15CCE"/>
    <w:rsid w:val="00E207BB"/>
    <w:rsid w:val="00E20935"/>
    <w:rsid w:val="00E21DC6"/>
    <w:rsid w:val="00E21DFA"/>
    <w:rsid w:val="00E224B2"/>
    <w:rsid w:val="00E22A91"/>
    <w:rsid w:val="00E2423B"/>
    <w:rsid w:val="00E245BC"/>
    <w:rsid w:val="00E247F4"/>
    <w:rsid w:val="00E24C48"/>
    <w:rsid w:val="00E25E69"/>
    <w:rsid w:val="00E26E40"/>
    <w:rsid w:val="00E27A89"/>
    <w:rsid w:val="00E27B76"/>
    <w:rsid w:val="00E30748"/>
    <w:rsid w:val="00E30AE2"/>
    <w:rsid w:val="00E32A42"/>
    <w:rsid w:val="00E32D33"/>
    <w:rsid w:val="00E33B5F"/>
    <w:rsid w:val="00E34650"/>
    <w:rsid w:val="00E347A1"/>
    <w:rsid w:val="00E34EB1"/>
    <w:rsid w:val="00E35C8B"/>
    <w:rsid w:val="00E363D8"/>
    <w:rsid w:val="00E36808"/>
    <w:rsid w:val="00E371DA"/>
    <w:rsid w:val="00E37741"/>
    <w:rsid w:val="00E410C8"/>
    <w:rsid w:val="00E42AE2"/>
    <w:rsid w:val="00E44121"/>
    <w:rsid w:val="00E473A3"/>
    <w:rsid w:val="00E479B6"/>
    <w:rsid w:val="00E521AF"/>
    <w:rsid w:val="00E53F2F"/>
    <w:rsid w:val="00E545D0"/>
    <w:rsid w:val="00E556BD"/>
    <w:rsid w:val="00E5609D"/>
    <w:rsid w:val="00E60083"/>
    <w:rsid w:val="00E60649"/>
    <w:rsid w:val="00E6176C"/>
    <w:rsid w:val="00E62DEC"/>
    <w:rsid w:val="00E63971"/>
    <w:rsid w:val="00E66638"/>
    <w:rsid w:val="00E666F2"/>
    <w:rsid w:val="00E66CE7"/>
    <w:rsid w:val="00E6707E"/>
    <w:rsid w:val="00E67BB8"/>
    <w:rsid w:val="00E70758"/>
    <w:rsid w:val="00E711C9"/>
    <w:rsid w:val="00E72860"/>
    <w:rsid w:val="00E72FC6"/>
    <w:rsid w:val="00E7372C"/>
    <w:rsid w:val="00E7607E"/>
    <w:rsid w:val="00E77813"/>
    <w:rsid w:val="00E8040D"/>
    <w:rsid w:val="00E809F6"/>
    <w:rsid w:val="00E81B3C"/>
    <w:rsid w:val="00E81CFA"/>
    <w:rsid w:val="00E84639"/>
    <w:rsid w:val="00E86832"/>
    <w:rsid w:val="00E902AD"/>
    <w:rsid w:val="00E9101C"/>
    <w:rsid w:val="00E92457"/>
    <w:rsid w:val="00E92DE4"/>
    <w:rsid w:val="00E93D13"/>
    <w:rsid w:val="00E9519B"/>
    <w:rsid w:val="00E95931"/>
    <w:rsid w:val="00E9645A"/>
    <w:rsid w:val="00E97C70"/>
    <w:rsid w:val="00EA18BB"/>
    <w:rsid w:val="00EA1F99"/>
    <w:rsid w:val="00EA2AA8"/>
    <w:rsid w:val="00EA3A69"/>
    <w:rsid w:val="00EA40D5"/>
    <w:rsid w:val="00EA492A"/>
    <w:rsid w:val="00EA5D9B"/>
    <w:rsid w:val="00EA6A2E"/>
    <w:rsid w:val="00EA76EE"/>
    <w:rsid w:val="00EA7AFA"/>
    <w:rsid w:val="00EB1D39"/>
    <w:rsid w:val="00EB283D"/>
    <w:rsid w:val="00EB4321"/>
    <w:rsid w:val="00EB55C5"/>
    <w:rsid w:val="00EB5C0B"/>
    <w:rsid w:val="00EB6B18"/>
    <w:rsid w:val="00EB6BBD"/>
    <w:rsid w:val="00EC0387"/>
    <w:rsid w:val="00EC1D19"/>
    <w:rsid w:val="00EC2AF3"/>
    <w:rsid w:val="00EC2F42"/>
    <w:rsid w:val="00EC4344"/>
    <w:rsid w:val="00EC53B6"/>
    <w:rsid w:val="00EC72FD"/>
    <w:rsid w:val="00EC77EA"/>
    <w:rsid w:val="00ED073C"/>
    <w:rsid w:val="00ED0E8F"/>
    <w:rsid w:val="00ED157C"/>
    <w:rsid w:val="00ED1FC6"/>
    <w:rsid w:val="00ED25BF"/>
    <w:rsid w:val="00ED3202"/>
    <w:rsid w:val="00ED5197"/>
    <w:rsid w:val="00ED5864"/>
    <w:rsid w:val="00EE1120"/>
    <w:rsid w:val="00EE17FD"/>
    <w:rsid w:val="00EE3B61"/>
    <w:rsid w:val="00EE579B"/>
    <w:rsid w:val="00EE58CC"/>
    <w:rsid w:val="00EE6658"/>
    <w:rsid w:val="00EE66D0"/>
    <w:rsid w:val="00EE78D2"/>
    <w:rsid w:val="00EE7AC2"/>
    <w:rsid w:val="00EE7DE9"/>
    <w:rsid w:val="00EF26B2"/>
    <w:rsid w:val="00EF41A5"/>
    <w:rsid w:val="00EF5970"/>
    <w:rsid w:val="00EF6839"/>
    <w:rsid w:val="00EF7A1B"/>
    <w:rsid w:val="00F0330D"/>
    <w:rsid w:val="00F03573"/>
    <w:rsid w:val="00F042B0"/>
    <w:rsid w:val="00F046B3"/>
    <w:rsid w:val="00F046D4"/>
    <w:rsid w:val="00F06006"/>
    <w:rsid w:val="00F0607A"/>
    <w:rsid w:val="00F06292"/>
    <w:rsid w:val="00F06B29"/>
    <w:rsid w:val="00F077AA"/>
    <w:rsid w:val="00F10702"/>
    <w:rsid w:val="00F12232"/>
    <w:rsid w:val="00F12CAD"/>
    <w:rsid w:val="00F13A0A"/>
    <w:rsid w:val="00F141E2"/>
    <w:rsid w:val="00F1439E"/>
    <w:rsid w:val="00F15E47"/>
    <w:rsid w:val="00F175A0"/>
    <w:rsid w:val="00F17610"/>
    <w:rsid w:val="00F21844"/>
    <w:rsid w:val="00F22047"/>
    <w:rsid w:val="00F23E02"/>
    <w:rsid w:val="00F2452A"/>
    <w:rsid w:val="00F25D77"/>
    <w:rsid w:val="00F27567"/>
    <w:rsid w:val="00F301F5"/>
    <w:rsid w:val="00F30612"/>
    <w:rsid w:val="00F3175B"/>
    <w:rsid w:val="00F31D27"/>
    <w:rsid w:val="00F322CB"/>
    <w:rsid w:val="00F32993"/>
    <w:rsid w:val="00F34130"/>
    <w:rsid w:val="00F34740"/>
    <w:rsid w:val="00F356BB"/>
    <w:rsid w:val="00F36171"/>
    <w:rsid w:val="00F36E46"/>
    <w:rsid w:val="00F37343"/>
    <w:rsid w:val="00F37EED"/>
    <w:rsid w:val="00F409AE"/>
    <w:rsid w:val="00F40AFD"/>
    <w:rsid w:val="00F40CFE"/>
    <w:rsid w:val="00F41C8D"/>
    <w:rsid w:val="00F420D0"/>
    <w:rsid w:val="00F42E5D"/>
    <w:rsid w:val="00F43D55"/>
    <w:rsid w:val="00F4499C"/>
    <w:rsid w:val="00F453D1"/>
    <w:rsid w:val="00F47670"/>
    <w:rsid w:val="00F505AF"/>
    <w:rsid w:val="00F50A49"/>
    <w:rsid w:val="00F50FF7"/>
    <w:rsid w:val="00F523E7"/>
    <w:rsid w:val="00F536C8"/>
    <w:rsid w:val="00F55E1A"/>
    <w:rsid w:val="00F56633"/>
    <w:rsid w:val="00F57D10"/>
    <w:rsid w:val="00F6077D"/>
    <w:rsid w:val="00F6079A"/>
    <w:rsid w:val="00F60EB7"/>
    <w:rsid w:val="00F619D5"/>
    <w:rsid w:val="00F63054"/>
    <w:rsid w:val="00F63803"/>
    <w:rsid w:val="00F639B3"/>
    <w:rsid w:val="00F66574"/>
    <w:rsid w:val="00F66F88"/>
    <w:rsid w:val="00F6709A"/>
    <w:rsid w:val="00F70377"/>
    <w:rsid w:val="00F70C4D"/>
    <w:rsid w:val="00F7380F"/>
    <w:rsid w:val="00F75107"/>
    <w:rsid w:val="00F81512"/>
    <w:rsid w:val="00F82F62"/>
    <w:rsid w:val="00F83FF6"/>
    <w:rsid w:val="00F850A9"/>
    <w:rsid w:val="00F85D47"/>
    <w:rsid w:val="00F8606F"/>
    <w:rsid w:val="00F9050B"/>
    <w:rsid w:val="00F92A54"/>
    <w:rsid w:val="00F92B8C"/>
    <w:rsid w:val="00F92C6F"/>
    <w:rsid w:val="00F94488"/>
    <w:rsid w:val="00F95348"/>
    <w:rsid w:val="00F969DC"/>
    <w:rsid w:val="00F96B64"/>
    <w:rsid w:val="00F96D41"/>
    <w:rsid w:val="00F975E9"/>
    <w:rsid w:val="00FA14DD"/>
    <w:rsid w:val="00FA21A5"/>
    <w:rsid w:val="00FA33B6"/>
    <w:rsid w:val="00FA41B3"/>
    <w:rsid w:val="00FA556F"/>
    <w:rsid w:val="00FA66D2"/>
    <w:rsid w:val="00FA7135"/>
    <w:rsid w:val="00FA7B81"/>
    <w:rsid w:val="00FB0FDE"/>
    <w:rsid w:val="00FB1AE5"/>
    <w:rsid w:val="00FB2295"/>
    <w:rsid w:val="00FB3AA4"/>
    <w:rsid w:val="00FB3DF1"/>
    <w:rsid w:val="00FB3F38"/>
    <w:rsid w:val="00FB4408"/>
    <w:rsid w:val="00FB6F96"/>
    <w:rsid w:val="00FB761C"/>
    <w:rsid w:val="00FC0A46"/>
    <w:rsid w:val="00FC21D5"/>
    <w:rsid w:val="00FC26C8"/>
    <w:rsid w:val="00FC3040"/>
    <w:rsid w:val="00FC3DF1"/>
    <w:rsid w:val="00FC3E1A"/>
    <w:rsid w:val="00FC4929"/>
    <w:rsid w:val="00FC74EA"/>
    <w:rsid w:val="00FD1759"/>
    <w:rsid w:val="00FD1CE4"/>
    <w:rsid w:val="00FD3280"/>
    <w:rsid w:val="00FD3E06"/>
    <w:rsid w:val="00FD4F20"/>
    <w:rsid w:val="00FD5149"/>
    <w:rsid w:val="00FD6F66"/>
    <w:rsid w:val="00FD6F73"/>
    <w:rsid w:val="00FD7156"/>
    <w:rsid w:val="00FE00D1"/>
    <w:rsid w:val="00FE0191"/>
    <w:rsid w:val="00FE689A"/>
    <w:rsid w:val="00FF3EAD"/>
    <w:rsid w:val="00FF430D"/>
    <w:rsid w:val="00FF55E2"/>
    <w:rsid w:val="00FF67B7"/>
  </w:rsids>
  <m:mathPr>
    <m:mathFont m:val="Cambria Math"/>
    <m:brkBin m:val="before"/>
    <m:brkBinSub m:val="--"/>
    <m:smallFrac/>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CE15C70"/>
  <w15:docId w15:val="{AC5DBE60-7D2A-4B56-A03D-F0C95E2CD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B73"/>
    <w:pPr>
      <w:ind w:left="1440" w:hanging="144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link w:val="BodyText"/>
    <w:rsid w:val="00403B73"/>
    <w:rPr>
      <w:rFonts w:ascii="Calibri" w:eastAsia="Calibri" w:hAnsi="Calibri"/>
      <w:sz w:val="24"/>
      <w:szCs w:val="24"/>
    </w:rPr>
  </w:style>
  <w:style w:type="character" w:customStyle="1" w:styleId="HeaderChar">
    <w:name w:val="Header Char"/>
    <w:link w:val="Header"/>
    <w:rsid w:val="00403B73"/>
    <w:rPr>
      <w:rFonts w:ascii="Calibri" w:eastAsia="Calibri" w:hAnsi="Calibri"/>
      <w:sz w:val="24"/>
      <w:szCs w:val="24"/>
    </w:rPr>
  </w:style>
  <w:style w:type="character" w:customStyle="1" w:styleId="FooterChar">
    <w:name w:val="Footer Char"/>
    <w:link w:val="Footer"/>
    <w:rsid w:val="00403B73"/>
    <w:rPr>
      <w:rFonts w:ascii="Calibri" w:eastAsia="Calibri" w:hAnsi="Calibri"/>
      <w:sz w:val="24"/>
      <w:szCs w:val="24"/>
    </w:rPr>
  </w:style>
  <w:style w:type="character" w:customStyle="1" w:styleId="CommentTextChar">
    <w:name w:val="Comment Text Char"/>
    <w:link w:val="CommentText"/>
    <w:rsid w:val="00403B73"/>
    <w:rPr>
      <w:rFonts w:ascii="Calibri" w:eastAsia="Calibri" w:hAnsi="Calibri"/>
      <w:sz w:val="24"/>
      <w:szCs w:val="24"/>
    </w:rPr>
  </w:style>
  <w:style w:type="character" w:customStyle="1" w:styleId="CommentSubjectChar">
    <w:name w:val="Comment Subject Char"/>
    <w:link w:val="CommentSubject"/>
    <w:rsid w:val="00403B73"/>
    <w:rPr>
      <w:rFonts w:ascii="Calibri" w:eastAsia="Calibri" w:hAnsi="Calibri"/>
      <w:b/>
      <w:bCs/>
      <w:sz w:val="24"/>
      <w:szCs w:val="24"/>
    </w:rPr>
  </w:style>
  <w:style w:type="character" w:customStyle="1" w:styleId="BalloonTextChar">
    <w:name w:val="Balloon Text Char"/>
    <w:link w:val="BalloonText"/>
    <w:uiPriority w:val="99"/>
    <w:rsid w:val="00403B73"/>
    <w:rPr>
      <w:rFonts w:ascii="Tahoma" w:hAnsi="Tahoma" w:cs="Tahoma"/>
      <w:sz w:val="16"/>
      <w:szCs w:val="16"/>
    </w:rPr>
  </w:style>
  <w:style w:type="character" w:customStyle="1" w:styleId="FootnoteTextChar">
    <w:name w:val="Footnote Text Char"/>
    <w:link w:val="FootnoteText"/>
    <w:uiPriority w:val="99"/>
    <w:rsid w:val="00403B73"/>
    <w:rPr>
      <w:rFonts w:cs="Times New Roman"/>
      <w:kern w:val="0"/>
      <w:sz w:val="24"/>
      <w:szCs w:val="24"/>
      <w:lang w:eastAsia="en-US"/>
    </w:rPr>
  </w:style>
  <w:style w:type="character" w:customStyle="1" w:styleId="date-display-start">
    <w:name w:val="date-display-start"/>
    <w:basedOn w:val="DefaultParagraphFont"/>
    <w:rsid w:val="00403B73"/>
  </w:style>
  <w:style w:type="character" w:customStyle="1" w:styleId="date-display-end">
    <w:name w:val="date-display-end"/>
    <w:basedOn w:val="DefaultParagraphFont"/>
    <w:rsid w:val="00403B73"/>
  </w:style>
  <w:style w:type="character" w:customStyle="1" w:styleId="date-display-separator">
    <w:name w:val="date-display-separator"/>
    <w:basedOn w:val="DefaultParagraphFont"/>
    <w:rsid w:val="00403B73"/>
  </w:style>
  <w:style w:type="character" w:customStyle="1" w:styleId="views-field-field-date-value">
    <w:name w:val="views-field-field-date-value"/>
    <w:basedOn w:val="DefaultParagraphFont"/>
    <w:rsid w:val="00403B73"/>
  </w:style>
  <w:style w:type="character" w:customStyle="1" w:styleId="field-content">
    <w:name w:val="field-content"/>
    <w:basedOn w:val="DefaultParagraphFont"/>
    <w:rsid w:val="00403B73"/>
  </w:style>
  <w:style w:type="character" w:customStyle="1" w:styleId="views-field-field-location-value2">
    <w:name w:val="views-field-field-location-value2"/>
    <w:basedOn w:val="DefaultParagraphFont"/>
    <w:rsid w:val="00403B73"/>
  </w:style>
  <w:style w:type="character" w:styleId="PageNumber">
    <w:name w:val="page number"/>
    <w:rsid w:val="00403B73"/>
    <w:rPr>
      <w:rFonts w:cs="Times New Roman"/>
    </w:rPr>
  </w:style>
  <w:style w:type="character" w:styleId="FootnoteReference">
    <w:name w:val="footnote reference"/>
    <w:uiPriority w:val="99"/>
    <w:rsid w:val="00403B73"/>
    <w:rPr>
      <w:rFonts w:cs="Times New Roman"/>
      <w:vertAlign w:val="superscript"/>
    </w:rPr>
  </w:style>
  <w:style w:type="character" w:styleId="CommentReference">
    <w:name w:val="annotation reference"/>
    <w:rsid w:val="00403B73"/>
    <w:rPr>
      <w:rFonts w:cs="Times New Roman"/>
      <w:sz w:val="16"/>
      <w:szCs w:val="16"/>
    </w:rPr>
  </w:style>
  <w:style w:type="paragraph" w:styleId="BodyText">
    <w:name w:val="Body Text"/>
    <w:basedOn w:val="Normal"/>
    <w:link w:val="BodyTextChar"/>
    <w:rsid w:val="00DA4BD8"/>
    <w:pPr>
      <w:jc w:val="center"/>
    </w:pPr>
    <w:rPr>
      <w:rFonts w:ascii="Calibri" w:eastAsia="Calibri" w:hAnsi="Calibri" w:cs="Angsana New"/>
      <w:lang w:val="x-none" w:eastAsia="x-none" w:bidi="th-TH"/>
    </w:rPr>
  </w:style>
  <w:style w:type="paragraph" w:styleId="Footer">
    <w:name w:val="footer"/>
    <w:basedOn w:val="Normal"/>
    <w:link w:val="FooterChar"/>
    <w:rsid w:val="00DA4BD8"/>
    <w:pPr>
      <w:tabs>
        <w:tab w:val="center" w:pos="4320"/>
        <w:tab w:val="right" w:pos="8640"/>
      </w:tabs>
    </w:pPr>
    <w:rPr>
      <w:rFonts w:ascii="Calibri" w:eastAsia="Calibri" w:hAnsi="Calibri" w:cs="Angsana New"/>
      <w:lang w:val="x-none" w:eastAsia="x-none" w:bidi="th-TH"/>
    </w:rPr>
  </w:style>
  <w:style w:type="paragraph" w:styleId="CommentText">
    <w:name w:val="annotation text"/>
    <w:basedOn w:val="Normal"/>
    <w:link w:val="CommentTextChar"/>
    <w:rsid w:val="00DA4BD8"/>
    <w:rPr>
      <w:rFonts w:ascii="Calibri" w:eastAsia="Calibri" w:hAnsi="Calibri" w:cs="Angsana New"/>
      <w:lang w:val="x-none" w:eastAsia="x-none" w:bidi="th-TH"/>
    </w:rPr>
  </w:style>
  <w:style w:type="paragraph" w:styleId="FootnoteText">
    <w:name w:val="footnote text"/>
    <w:basedOn w:val="Normal"/>
    <w:link w:val="FootnoteTextChar"/>
    <w:uiPriority w:val="99"/>
    <w:rsid w:val="00403B73"/>
    <w:rPr>
      <w:rFonts w:cs="Angsana New"/>
      <w:lang w:val="x-none" w:bidi="th-TH"/>
    </w:rPr>
  </w:style>
  <w:style w:type="paragraph" w:customStyle="1" w:styleId="ListParagraph1">
    <w:name w:val="List Paragraph1"/>
    <w:basedOn w:val="Normal"/>
    <w:rsid w:val="00403B73"/>
    <w:pPr>
      <w:ind w:left="720"/>
    </w:pPr>
  </w:style>
  <w:style w:type="paragraph" w:styleId="CommentSubject">
    <w:name w:val="annotation subject"/>
    <w:basedOn w:val="CommentText"/>
    <w:next w:val="CommentText"/>
    <w:link w:val="CommentSubjectChar"/>
    <w:rsid w:val="00403B73"/>
    <w:rPr>
      <w:b/>
      <w:bCs/>
    </w:rPr>
  </w:style>
  <w:style w:type="paragraph" w:styleId="BalloonText">
    <w:name w:val="Balloon Text"/>
    <w:basedOn w:val="Normal"/>
    <w:link w:val="BalloonTextChar"/>
    <w:uiPriority w:val="99"/>
    <w:unhideWhenUsed/>
    <w:rsid w:val="00DA4BD8"/>
    <w:rPr>
      <w:rFonts w:ascii="Tahoma" w:hAnsi="Tahoma" w:cs="Angsana New"/>
      <w:sz w:val="16"/>
      <w:szCs w:val="16"/>
      <w:lang w:val="x-none" w:eastAsia="x-none" w:bidi="th-TH"/>
    </w:rPr>
  </w:style>
  <w:style w:type="paragraph" w:styleId="Header">
    <w:name w:val="header"/>
    <w:basedOn w:val="Normal"/>
    <w:link w:val="HeaderChar"/>
    <w:rsid w:val="00DA4BD8"/>
    <w:pPr>
      <w:tabs>
        <w:tab w:val="center" w:pos="4320"/>
        <w:tab w:val="right" w:pos="8640"/>
      </w:tabs>
    </w:pPr>
    <w:rPr>
      <w:rFonts w:ascii="Calibri" w:eastAsia="Calibri" w:hAnsi="Calibri" w:cs="Angsana New"/>
      <w:lang w:val="x-none" w:eastAsia="x-none" w:bidi="th-TH"/>
    </w:rPr>
  </w:style>
  <w:style w:type="paragraph" w:customStyle="1" w:styleId="ColorfulShading-Accent11">
    <w:name w:val="Colorful Shading - Accent 11"/>
    <w:hidden/>
    <w:uiPriority w:val="99"/>
    <w:semiHidden/>
    <w:rsid w:val="00843116"/>
    <w:rPr>
      <w:sz w:val="24"/>
      <w:szCs w:val="24"/>
      <w:lang w:eastAsia="en-US"/>
    </w:rPr>
  </w:style>
  <w:style w:type="character" w:customStyle="1" w:styleId="BodyTextChar1">
    <w:name w:val="Body Text Char1"/>
    <w:uiPriority w:val="99"/>
    <w:semiHidden/>
    <w:rsid w:val="00291DE3"/>
    <w:rPr>
      <w:rFonts w:ascii="Times New Roman" w:eastAsia="Batang" w:hAnsi="Times New Roman" w:cs="Times New Roman"/>
      <w:sz w:val="24"/>
      <w:szCs w:val="24"/>
    </w:rPr>
  </w:style>
  <w:style w:type="character" w:customStyle="1" w:styleId="FooterChar1">
    <w:name w:val="Footer Char1"/>
    <w:uiPriority w:val="99"/>
    <w:semiHidden/>
    <w:rsid w:val="00291DE3"/>
    <w:rPr>
      <w:rFonts w:ascii="Times New Roman" w:eastAsia="Batang" w:hAnsi="Times New Roman" w:cs="Times New Roman"/>
      <w:sz w:val="24"/>
      <w:szCs w:val="24"/>
    </w:rPr>
  </w:style>
  <w:style w:type="character" w:customStyle="1" w:styleId="CommentTextChar1">
    <w:name w:val="Comment Text Char1"/>
    <w:uiPriority w:val="99"/>
    <w:semiHidden/>
    <w:rsid w:val="00291DE3"/>
    <w:rPr>
      <w:rFonts w:ascii="Times New Roman" w:eastAsia="Batang" w:hAnsi="Times New Roman" w:cs="Times New Roman"/>
      <w:sz w:val="20"/>
      <w:szCs w:val="20"/>
    </w:rPr>
  </w:style>
  <w:style w:type="character" w:customStyle="1" w:styleId="HeaderChar1">
    <w:name w:val="Header Char1"/>
    <w:uiPriority w:val="99"/>
    <w:semiHidden/>
    <w:rsid w:val="00291DE3"/>
    <w:rPr>
      <w:rFonts w:ascii="Times New Roman" w:eastAsia="Batang" w:hAnsi="Times New Roman" w:cs="Times New Roman"/>
      <w:sz w:val="24"/>
      <w:szCs w:val="24"/>
    </w:rPr>
  </w:style>
  <w:style w:type="paragraph" w:styleId="Revision">
    <w:name w:val="Revision"/>
    <w:hidden/>
    <w:uiPriority w:val="99"/>
    <w:semiHidden/>
    <w:rsid w:val="00291DE3"/>
    <w:rPr>
      <w:sz w:val="24"/>
      <w:szCs w:val="24"/>
      <w:lang w:eastAsia="en-US"/>
    </w:rPr>
  </w:style>
  <w:style w:type="paragraph" w:styleId="ListParagraph">
    <w:name w:val="List Paragraph"/>
    <w:basedOn w:val="Normal"/>
    <w:uiPriority w:val="34"/>
    <w:qFormat/>
    <w:rsid w:val="00E66638"/>
    <w:pPr>
      <w:ind w:left="720"/>
    </w:pPr>
  </w:style>
  <w:style w:type="paragraph" w:customStyle="1" w:styleId="Default">
    <w:name w:val="Default"/>
    <w:link w:val="DefaultChar"/>
    <w:rsid w:val="00066E71"/>
    <w:pPr>
      <w:autoSpaceDE w:val="0"/>
      <w:autoSpaceDN w:val="0"/>
      <w:adjustRightInd w:val="0"/>
    </w:pPr>
    <w:rPr>
      <w:rFonts w:eastAsia="Times New Roman"/>
      <w:color w:val="000000"/>
      <w:sz w:val="24"/>
      <w:szCs w:val="24"/>
      <w:lang w:eastAsia="en-US"/>
    </w:rPr>
  </w:style>
  <w:style w:type="character" w:customStyle="1" w:styleId="DefaultChar">
    <w:name w:val="Default Char"/>
    <w:link w:val="Default"/>
    <w:rsid w:val="00066E71"/>
    <w:rPr>
      <w:rFonts w:eastAsia="Times New Roman"/>
      <w:color w:val="000000"/>
      <w:sz w:val="24"/>
      <w:szCs w:val="24"/>
      <w:lang w:eastAsia="en-US"/>
    </w:rPr>
  </w:style>
  <w:style w:type="table" w:styleId="TableGrid">
    <w:name w:val="Table Grid"/>
    <w:basedOn w:val="TableNormal"/>
    <w:uiPriority w:val="39"/>
    <w:rsid w:val="00737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CPFC">
    <w:name w:val="WCPFC"/>
    <w:link w:val="WCPFCChar"/>
    <w:qFormat/>
    <w:rsid w:val="00A37CF7"/>
    <w:pPr>
      <w:numPr>
        <w:numId w:val="2"/>
      </w:numPr>
      <w:snapToGrid w:val="0"/>
      <w:spacing w:after="240"/>
      <w:jc w:val="both"/>
    </w:pPr>
    <w:rPr>
      <w:rFonts w:eastAsiaTheme="minorEastAsia" w:cstheme="minorBidi"/>
      <w:color w:val="000000"/>
      <w:sz w:val="22"/>
      <w:szCs w:val="22"/>
      <w:lang w:val="en-NZ" w:eastAsia="en-NZ"/>
    </w:rPr>
  </w:style>
  <w:style w:type="character" w:customStyle="1" w:styleId="WCPFCChar">
    <w:name w:val="WCPFC Char"/>
    <w:basedOn w:val="DefaultChar"/>
    <w:link w:val="WCPFC"/>
    <w:rsid w:val="00A37CF7"/>
    <w:rPr>
      <w:rFonts w:eastAsiaTheme="minorEastAsia" w:cstheme="minorBidi"/>
      <w:color w:val="000000"/>
      <w:sz w:val="22"/>
      <w:szCs w:val="22"/>
      <w:lang w:val="en-NZ" w:eastAsia="en-NZ"/>
    </w:rPr>
  </w:style>
  <w:style w:type="character" w:styleId="Hyperlink">
    <w:name w:val="Hyperlink"/>
    <w:rsid w:val="00187F4F"/>
    <w:rPr>
      <w:color w:val="0000FF"/>
      <w:u w:val="single"/>
    </w:rPr>
  </w:style>
  <w:style w:type="paragraph" w:styleId="PlainText">
    <w:name w:val="Plain Text"/>
    <w:basedOn w:val="Normal"/>
    <w:link w:val="PlainTextChar"/>
    <w:uiPriority w:val="99"/>
    <w:unhideWhenUsed/>
    <w:rsid w:val="00DF4877"/>
    <w:pPr>
      <w:ind w:left="0" w:firstLine="0"/>
      <w:jc w:val="left"/>
    </w:pPr>
    <w:rPr>
      <w:rFonts w:ascii="Calibri" w:eastAsia="PMingLiU" w:hAnsi="Calibri" w:cs="Calibri"/>
      <w:lang w:eastAsia="zh-TW"/>
    </w:rPr>
  </w:style>
  <w:style w:type="character" w:customStyle="1" w:styleId="PlainTextChar">
    <w:name w:val="Plain Text Char"/>
    <w:basedOn w:val="DefaultParagraphFont"/>
    <w:link w:val="PlainText"/>
    <w:uiPriority w:val="99"/>
    <w:rsid w:val="00DF4877"/>
    <w:rPr>
      <w:rFonts w:ascii="Calibri" w:eastAsia="PMingLiU" w:hAnsi="Calibri" w:cs="Calibri"/>
      <w:sz w:val="24"/>
      <w:szCs w:val="24"/>
      <w:lang w:eastAsia="zh-TW"/>
    </w:rPr>
  </w:style>
  <w:style w:type="character" w:styleId="UnresolvedMention">
    <w:name w:val="Unresolved Mention"/>
    <w:basedOn w:val="DefaultParagraphFont"/>
    <w:uiPriority w:val="99"/>
    <w:semiHidden/>
    <w:unhideWhenUsed/>
    <w:rsid w:val="008250C2"/>
    <w:rPr>
      <w:color w:val="605E5C"/>
      <w:shd w:val="clear" w:color="auto" w:fill="E1DFDD"/>
    </w:rPr>
  </w:style>
  <w:style w:type="character" w:styleId="FollowedHyperlink">
    <w:name w:val="FollowedHyperlink"/>
    <w:basedOn w:val="DefaultParagraphFont"/>
    <w:uiPriority w:val="99"/>
    <w:semiHidden/>
    <w:unhideWhenUsed/>
    <w:rsid w:val="008250C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6074370">
      <w:bodyDiv w:val="1"/>
      <w:marLeft w:val="0"/>
      <w:marRight w:val="0"/>
      <w:marTop w:val="0"/>
      <w:marBottom w:val="0"/>
      <w:divBdr>
        <w:top w:val="none" w:sz="0" w:space="0" w:color="auto"/>
        <w:left w:val="none" w:sz="0" w:space="0" w:color="auto"/>
        <w:bottom w:val="none" w:sz="0" w:space="0" w:color="auto"/>
        <w:right w:val="none" w:sz="0" w:space="0" w:color="auto"/>
      </w:divBdr>
    </w:div>
    <w:div w:id="514462815">
      <w:bodyDiv w:val="1"/>
      <w:marLeft w:val="0"/>
      <w:marRight w:val="0"/>
      <w:marTop w:val="0"/>
      <w:marBottom w:val="0"/>
      <w:divBdr>
        <w:top w:val="none" w:sz="0" w:space="0" w:color="auto"/>
        <w:left w:val="none" w:sz="0" w:space="0" w:color="auto"/>
        <w:bottom w:val="none" w:sz="0" w:space="0" w:color="auto"/>
        <w:right w:val="none" w:sz="0" w:space="0" w:color="auto"/>
      </w:divBdr>
    </w:div>
    <w:div w:id="552692290">
      <w:bodyDiv w:val="1"/>
      <w:marLeft w:val="0"/>
      <w:marRight w:val="0"/>
      <w:marTop w:val="0"/>
      <w:marBottom w:val="0"/>
      <w:divBdr>
        <w:top w:val="none" w:sz="0" w:space="0" w:color="auto"/>
        <w:left w:val="none" w:sz="0" w:space="0" w:color="auto"/>
        <w:bottom w:val="none" w:sz="0" w:space="0" w:color="auto"/>
        <w:right w:val="none" w:sz="0" w:space="0" w:color="auto"/>
      </w:divBdr>
    </w:div>
    <w:div w:id="817461455">
      <w:bodyDiv w:val="1"/>
      <w:marLeft w:val="0"/>
      <w:marRight w:val="0"/>
      <w:marTop w:val="0"/>
      <w:marBottom w:val="0"/>
      <w:divBdr>
        <w:top w:val="none" w:sz="0" w:space="0" w:color="auto"/>
        <w:left w:val="none" w:sz="0" w:space="0" w:color="auto"/>
        <w:bottom w:val="none" w:sz="0" w:space="0" w:color="auto"/>
        <w:right w:val="none" w:sz="0" w:space="0" w:color="auto"/>
      </w:divBdr>
    </w:div>
    <w:div w:id="920145400">
      <w:bodyDiv w:val="1"/>
      <w:marLeft w:val="0"/>
      <w:marRight w:val="0"/>
      <w:marTop w:val="0"/>
      <w:marBottom w:val="0"/>
      <w:divBdr>
        <w:top w:val="none" w:sz="0" w:space="0" w:color="auto"/>
        <w:left w:val="none" w:sz="0" w:space="0" w:color="auto"/>
        <w:bottom w:val="none" w:sz="0" w:space="0" w:color="auto"/>
        <w:right w:val="none" w:sz="0" w:space="0" w:color="auto"/>
      </w:divBdr>
    </w:div>
    <w:div w:id="1031145053">
      <w:bodyDiv w:val="1"/>
      <w:marLeft w:val="0"/>
      <w:marRight w:val="0"/>
      <w:marTop w:val="0"/>
      <w:marBottom w:val="0"/>
      <w:divBdr>
        <w:top w:val="none" w:sz="0" w:space="0" w:color="auto"/>
        <w:left w:val="none" w:sz="0" w:space="0" w:color="auto"/>
        <w:bottom w:val="none" w:sz="0" w:space="0" w:color="auto"/>
        <w:right w:val="none" w:sz="0" w:space="0" w:color="auto"/>
      </w:divBdr>
    </w:div>
    <w:div w:id="1033845737">
      <w:bodyDiv w:val="1"/>
      <w:marLeft w:val="0"/>
      <w:marRight w:val="0"/>
      <w:marTop w:val="0"/>
      <w:marBottom w:val="0"/>
      <w:divBdr>
        <w:top w:val="none" w:sz="0" w:space="0" w:color="auto"/>
        <w:left w:val="none" w:sz="0" w:space="0" w:color="auto"/>
        <w:bottom w:val="none" w:sz="0" w:space="0" w:color="auto"/>
        <w:right w:val="none" w:sz="0" w:space="0" w:color="auto"/>
      </w:divBdr>
    </w:div>
    <w:div w:id="1053771931">
      <w:bodyDiv w:val="1"/>
      <w:marLeft w:val="0"/>
      <w:marRight w:val="0"/>
      <w:marTop w:val="0"/>
      <w:marBottom w:val="0"/>
      <w:divBdr>
        <w:top w:val="none" w:sz="0" w:space="0" w:color="auto"/>
        <w:left w:val="none" w:sz="0" w:space="0" w:color="auto"/>
        <w:bottom w:val="none" w:sz="0" w:space="0" w:color="auto"/>
        <w:right w:val="none" w:sz="0" w:space="0" w:color="auto"/>
      </w:divBdr>
    </w:div>
    <w:div w:id="1057510267">
      <w:bodyDiv w:val="1"/>
      <w:marLeft w:val="0"/>
      <w:marRight w:val="0"/>
      <w:marTop w:val="0"/>
      <w:marBottom w:val="0"/>
      <w:divBdr>
        <w:top w:val="none" w:sz="0" w:space="0" w:color="auto"/>
        <w:left w:val="none" w:sz="0" w:space="0" w:color="auto"/>
        <w:bottom w:val="none" w:sz="0" w:space="0" w:color="auto"/>
        <w:right w:val="none" w:sz="0" w:space="0" w:color="auto"/>
      </w:divBdr>
    </w:div>
    <w:div w:id="1158349813">
      <w:bodyDiv w:val="1"/>
      <w:marLeft w:val="0"/>
      <w:marRight w:val="0"/>
      <w:marTop w:val="0"/>
      <w:marBottom w:val="0"/>
      <w:divBdr>
        <w:top w:val="none" w:sz="0" w:space="0" w:color="auto"/>
        <w:left w:val="none" w:sz="0" w:space="0" w:color="auto"/>
        <w:bottom w:val="none" w:sz="0" w:space="0" w:color="auto"/>
        <w:right w:val="none" w:sz="0" w:space="0" w:color="auto"/>
      </w:divBdr>
    </w:div>
    <w:div w:id="1197277191">
      <w:bodyDiv w:val="1"/>
      <w:marLeft w:val="0"/>
      <w:marRight w:val="0"/>
      <w:marTop w:val="0"/>
      <w:marBottom w:val="0"/>
      <w:divBdr>
        <w:top w:val="none" w:sz="0" w:space="0" w:color="auto"/>
        <w:left w:val="none" w:sz="0" w:space="0" w:color="auto"/>
        <w:bottom w:val="none" w:sz="0" w:space="0" w:color="auto"/>
        <w:right w:val="none" w:sz="0" w:space="0" w:color="auto"/>
      </w:divBdr>
    </w:div>
    <w:div w:id="1199703271">
      <w:bodyDiv w:val="1"/>
      <w:marLeft w:val="0"/>
      <w:marRight w:val="0"/>
      <w:marTop w:val="0"/>
      <w:marBottom w:val="0"/>
      <w:divBdr>
        <w:top w:val="none" w:sz="0" w:space="0" w:color="auto"/>
        <w:left w:val="none" w:sz="0" w:space="0" w:color="auto"/>
        <w:bottom w:val="none" w:sz="0" w:space="0" w:color="auto"/>
        <w:right w:val="none" w:sz="0" w:space="0" w:color="auto"/>
      </w:divBdr>
    </w:div>
    <w:div w:id="1518078858">
      <w:bodyDiv w:val="1"/>
      <w:marLeft w:val="0"/>
      <w:marRight w:val="0"/>
      <w:marTop w:val="0"/>
      <w:marBottom w:val="0"/>
      <w:divBdr>
        <w:top w:val="none" w:sz="0" w:space="0" w:color="auto"/>
        <w:left w:val="none" w:sz="0" w:space="0" w:color="auto"/>
        <w:bottom w:val="none" w:sz="0" w:space="0" w:color="auto"/>
        <w:right w:val="none" w:sz="0" w:space="0" w:color="auto"/>
      </w:divBdr>
    </w:div>
    <w:div w:id="1558860176">
      <w:bodyDiv w:val="1"/>
      <w:marLeft w:val="0"/>
      <w:marRight w:val="0"/>
      <w:marTop w:val="0"/>
      <w:marBottom w:val="0"/>
      <w:divBdr>
        <w:top w:val="none" w:sz="0" w:space="0" w:color="auto"/>
        <w:left w:val="none" w:sz="0" w:space="0" w:color="auto"/>
        <w:bottom w:val="none" w:sz="0" w:space="0" w:color="auto"/>
        <w:right w:val="none" w:sz="0" w:space="0" w:color="auto"/>
      </w:divBdr>
    </w:div>
    <w:div w:id="1746486579">
      <w:bodyDiv w:val="1"/>
      <w:marLeft w:val="0"/>
      <w:marRight w:val="0"/>
      <w:marTop w:val="0"/>
      <w:marBottom w:val="0"/>
      <w:divBdr>
        <w:top w:val="none" w:sz="0" w:space="0" w:color="auto"/>
        <w:left w:val="none" w:sz="0" w:space="0" w:color="auto"/>
        <w:bottom w:val="none" w:sz="0" w:space="0" w:color="auto"/>
        <w:right w:val="none" w:sz="0" w:space="0" w:color="auto"/>
      </w:divBdr>
    </w:div>
    <w:div w:id="1746799533">
      <w:bodyDiv w:val="1"/>
      <w:marLeft w:val="0"/>
      <w:marRight w:val="0"/>
      <w:marTop w:val="0"/>
      <w:marBottom w:val="0"/>
      <w:divBdr>
        <w:top w:val="none" w:sz="0" w:space="0" w:color="auto"/>
        <w:left w:val="none" w:sz="0" w:space="0" w:color="auto"/>
        <w:bottom w:val="none" w:sz="0" w:space="0" w:color="auto"/>
        <w:right w:val="none" w:sz="0" w:space="0" w:color="auto"/>
      </w:divBdr>
    </w:div>
    <w:div w:id="1878660244">
      <w:bodyDiv w:val="1"/>
      <w:marLeft w:val="0"/>
      <w:marRight w:val="0"/>
      <w:marTop w:val="0"/>
      <w:marBottom w:val="0"/>
      <w:divBdr>
        <w:top w:val="none" w:sz="0" w:space="0" w:color="auto"/>
        <w:left w:val="none" w:sz="0" w:space="0" w:color="auto"/>
        <w:bottom w:val="none" w:sz="0" w:space="0" w:color="auto"/>
        <w:right w:val="none" w:sz="0" w:space="0" w:color="auto"/>
      </w:divBdr>
    </w:div>
    <w:div w:id="1878816129">
      <w:bodyDiv w:val="1"/>
      <w:marLeft w:val="0"/>
      <w:marRight w:val="0"/>
      <w:marTop w:val="0"/>
      <w:marBottom w:val="0"/>
      <w:divBdr>
        <w:top w:val="none" w:sz="0" w:space="0" w:color="auto"/>
        <w:left w:val="none" w:sz="0" w:space="0" w:color="auto"/>
        <w:bottom w:val="none" w:sz="0" w:space="0" w:color="auto"/>
        <w:right w:val="none" w:sz="0" w:space="0" w:color="auto"/>
      </w:divBdr>
    </w:div>
    <w:div w:id="2001736072">
      <w:bodyDiv w:val="1"/>
      <w:marLeft w:val="0"/>
      <w:marRight w:val="0"/>
      <w:marTop w:val="0"/>
      <w:marBottom w:val="0"/>
      <w:divBdr>
        <w:top w:val="none" w:sz="0" w:space="0" w:color="auto"/>
        <w:left w:val="none" w:sz="0" w:space="0" w:color="auto"/>
        <w:bottom w:val="none" w:sz="0" w:space="0" w:color="auto"/>
        <w:right w:val="none" w:sz="0" w:space="0" w:color="auto"/>
      </w:divBdr>
    </w:div>
    <w:div w:id="2081127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488E73FD70B2D459DEA164BAF4F2C31" ma:contentTypeVersion="15" ma:contentTypeDescription="新しいドキュメントを作成します。" ma:contentTypeScope="" ma:versionID="fc4c75c8be9aee9746d25aad34a26c54">
  <xsd:schema xmlns:xsd="http://www.w3.org/2001/XMLSchema" xmlns:xs="http://www.w3.org/2001/XMLSchema" xmlns:p="http://schemas.microsoft.com/office/2006/metadata/properties" xmlns:ns2="0da18322-a0c0-41bf-85c2-8a1ff27bef80" xmlns:ns3="85ec59af-1a16-40a0-b163-384e34c79a5c" targetNamespace="http://schemas.microsoft.com/office/2006/metadata/properties" ma:root="true" ma:fieldsID="dd2cafb8ae89ff23000c99b8372618d1" ns2:_="" ns3:_="">
    <xsd:import namespace="0da18322-a0c0-41bf-85c2-8a1ff27bef80"/>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LengthInSeconds"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18322-a0c0-41bf-85c2-8a1ff27bef80"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Flow_SignoffStatus" ma:index="20" nillable="true" ma:displayName="承認の状態" ma:internalName="_x627f__x8a8d__x306e__x72b6__x614b_">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e8246df-7be3-49da-b8d9-fb047409cff9}"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da18322-a0c0-41bf-85c2-8a1ff27bef80">
      <Terms xmlns="http://schemas.microsoft.com/office/infopath/2007/PartnerControls"/>
    </lcf76f155ced4ddcb4097134ff3c332f>
    <_x4f5c__x6210__x65e5__x6642_ xmlns="0da18322-a0c0-41bf-85c2-8a1ff27bef80" xsi:nil="true"/>
    <TaxCatchAll xmlns="85ec59af-1a16-40a0-b163-384e34c79a5c" xsi:nil="true"/>
    <_Flow_SignoffStatus xmlns="0da18322-a0c0-41bf-85c2-8a1ff27bef8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01214-56B6-4F50-BF3C-EDE7F4947F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18322-a0c0-41bf-85c2-8a1ff27bef80"/>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11077B-B742-4B5E-B814-594D85D0B161}">
  <ds:schemaRefs>
    <ds:schemaRef ds:uri="http://schemas.microsoft.com/office/2006/metadata/properties"/>
    <ds:schemaRef ds:uri="http://schemas.microsoft.com/office/infopath/2007/PartnerControls"/>
    <ds:schemaRef ds:uri="0da18322-a0c0-41bf-85c2-8a1ff27bef80"/>
    <ds:schemaRef ds:uri="85ec59af-1a16-40a0-b163-384e34c79a5c"/>
  </ds:schemaRefs>
</ds:datastoreItem>
</file>

<file path=customXml/itemProps3.xml><?xml version="1.0" encoding="utf-8"?>
<ds:datastoreItem xmlns:ds="http://schemas.openxmlformats.org/officeDocument/2006/customXml" ds:itemID="{1C8DF7AC-BEF6-4CD6-9095-5E8ECA4024D7}">
  <ds:schemaRefs>
    <ds:schemaRef ds:uri="http://schemas.microsoft.com/sharepoint/v3/contenttype/forms"/>
  </ds:schemaRefs>
</ds:datastoreItem>
</file>

<file path=customXml/itemProps4.xml><?xml version="1.0" encoding="utf-8"?>
<ds:datastoreItem xmlns:ds="http://schemas.openxmlformats.org/officeDocument/2006/customXml" ds:itemID="{8829A419-7FAB-4DCE-98A4-DB52B8931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2997</Words>
  <Characters>15615</Characters>
  <Application>Microsoft Office Word</Application>
  <DocSecurity>0</DocSecurity>
  <PresentationFormat/>
  <Lines>332</Lines>
  <Paragraphs>138</Paragraphs>
  <Slides>0</Slides>
  <Notes>0</Notes>
  <HiddenSlides>0</HiddenSlides>
  <MMClips>0</MMClip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Western and Central Pacific Fisheries Commission</Company>
  <LinksUpToDate>false</LinksUpToDate>
  <CharactersWithSpaces>18474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SungKwon Soh</cp:lastModifiedBy>
  <cp:revision>2</cp:revision>
  <cp:lastPrinted>2025-06-24T04:49:00Z</cp:lastPrinted>
  <dcterms:created xsi:type="dcterms:W3CDTF">2025-06-24T13:08:00Z</dcterms:created>
  <dcterms:modified xsi:type="dcterms:W3CDTF">2025-06-24T13:08:00Z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1041-6.6.0.2505</vt:lpwstr>
  </property>
  <property fmtid="{D5CDD505-2E9C-101B-9397-08002B2CF9AE}" pid="3" name="ContentTypeId">
    <vt:lpwstr>0x010100D488E73FD70B2D459DEA164BAF4F2C31</vt:lpwstr>
  </property>
  <property fmtid="{D5CDD505-2E9C-101B-9397-08002B2CF9AE}" pid="4" name="MediaServiceImageTags">
    <vt:lpwstr/>
  </property>
  <property fmtid="{D5CDD505-2E9C-101B-9397-08002B2CF9AE}" pid="5" name="GrammarlyDocumentId">
    <vt:lpwstr>31a0a44d-1ada-46a6-a086-aef33c2cf630</vt:lpwstr>
  </property>
</Properties>
</file>